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CF26D" w14:textId="77777777" w:rsidR="00A11072" w:rsidRDefault="0088428C">
      <w:pPr>
        <w:keepNext/>
        <w:keepLines/>
        <w:spacing w:after="0"/>
      </w:pPr>
      <w:r>
        <w:rPr>
          <w:b/>
          <w:i/>
          <w:sz w:val="40"/>
        </w:rPr>
        <w:t>STCP13-</w:t>
      </w:r>
      <w:r w:rsidR="005820A4">
        <w:rPr>
          <w:b/>
          <w:i/>
          <w:sz w:val="40"/>
        </w:rPr>
        <w:t>2</w:t>
      </w:r>
      <w:r>
        <w:rPr>
          <w:b/>
          <w:i/>
          <w:sz w:val="40"/>
        </w:rPr>
        <w:t xml:space="preserve"> Issue 00</w:t>
      </w:r>
      <w:r w:rsidR="00F97693">
        <w:rPr>
          <w:b/>
          <w:i/>
          <w:sz w:val="40"/>
        </w:rPr>
        <w:t>2</w:t>
      </w:r>
      <w:r w:rsidR="00A11072">
        <w:rPr>
          <w:b/>
          <w:i/>
          <w:sz w:val="40"/>
        </w:rPr>
        <w:t xml:space="preserve"> </w:t>
      </w:r>
      <w:r w:rsidR="005820A4">
        <w:rPr>
          <w:b/>
          <w:i/>
          <w:sz w:val="40"/>
        </w:rPr>
        <w:t>SIF &amp; LARF Methodology</w:t>
      </w:r>
    </w:p>
    <w:p w14:paraId="4B7D220E" w14:textId="77777777" w:rsidR="00A11072" w:rsidRDefault="00A11072">
      <w:pPr>
        <w:keepNext/>
        <w:keepLines/>
        <w:spacing w:after="0"/>
        <w:rPr>
          <w:b/>
          <w:sz w:val="24"/>
        </w:rPr>
      </w:pPr>
    </w:p>
    <w:p w14:paraId="1A90407D" w14:textId="77777777" w:rsidR="00A11072" w:rsidRDefault="00A11072">
      <w:pPr>
        <w:keepNext/>
        <w:keepLines/>
        <w:spacing w:after="0"/>
        <w:rPr>
          <w:b/>
          <w:sz w:val="24"/>
        </w:rPr>
      </w:pPr>
    </w:p>
    <w:p w14:paraId="2B06C73D" w14:textId="77777777" w:rsidR="00A11072" w:rsidRDefault="00A11072">
      <w:pPr>
        <w:keepNext/>
        <w:keepLines/>
        <w:spacing w:after="0"/>
        <w:rPr>
          <w:b/>
          <w:sz w:val="24"/>
        </w:rPr>
      </w:pPr>
      <w:r>
        <w:rPr>
          <w:b/>
          <w:sz w:val="24"/>
        </w:rPr>
        <w:t>STC Procedure Document Authorisation</w:t>
      </w:r>
    </w:p>
    <w:p w14:paraId="3E16421B" w14:textId="77777777" w:rsidR="00A11072" w:rsidRDefault="00A11072">
      <w:pPr>
        <w:keepNext/>
        <w:keepLines/>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11072" w14:paraId="3D1FE881" w14:textId="77777777">
        <w:tc>
          <w:tcPr>
            <w:tcW w:w="2518" w:type="dxa"/>
          </w:tcPr>
          <w:p w14:paraId="76F2E291" w14:textId="77777777" w:rsidR="00A11072" w:rsidRDefault="00A11072">
            <w:pPr>
              <w:spacing w:before="120"/>
              <w:jc w:val="center"/>
              <w:rPr>
                <w:b/>
                <w:color w:val="000000"/>
              </w:rPr>
            </w:pPr>
            <w:r>
              <w:rPr>
                <w:b/>
                <w:color w:val="000000"/>
              </w:rPr>
              <w:t>Company</w:t>
            </w:r>
          </w:p>
        </w:tc>
        <w:tc>
          <w:tcPr>
            <w:tcW w:w="2126" w:type="dxa"/>
          </w:tcPr>
          <w:p w14:paraId="5EEACFEE" w14:textId="77777777" w:rsidR="00A11072" w:rsidRDefault="00A11072">
            <w:pPr>
              <w:spacing w:before="120"/>
              <w:jc w:val="center"/>
              <w:rPr>
                <w:b/>
                <w:color w:val="000000"/>
              </w:rPr>
            </w:pPr>
            <w:r>
              <w:rPr>
                <w:b/>
                <w:color w:val="000000"/>
              </w:rPr>
              <w:t>Name of Party Representative</w:t>
            </w:r>
          </w:p>
        </w:tc>
        <w:tc>
          <w:tcPr>
            <w:tcW w:w="2552" w:type="dxa"/>
          </w:tcPr>
          <w:p w14:paraId="7137D605" w14:textId="77777777" w:rsidR="00A11072" w:rsidRDefault="00A11072">
            <w:pPr>
              <w:spacing w:before="120"/>
              <w:jc w:val="center"/>
              <w:rPr>
                <w:b/>
                <w:color w:val="000000"/>
              </w:rPr>
            </w:pPr>
            <w:r>
              <w:rPr>
                <w:b/>
                <w:color w:val="000000"/>
              </w:rPr>
              <w:t>Signature</w:t>
            </w:r>
          </w:p>
        </w:tc>
        <w:tc>
          <w:tcPr>
            <w:tcW w:w="1276" w:type="dxa"/>
          </w:tcPr>
          <w:p w14:paraId="061A61A0" w14:textId="77777777" w:rsidR="00A11072" w:rsidRDefault="00A11072">
            <w:pPr>
              <w:spacing w:before="120"/>
              <w:jc w:val="center"/>
              <w:rPr>
                <w:b/>
                <w:color w:val="000000"/>
              </w:rPr>
            </w:pPr>
            <w:r>
              <w:rPr>
                <w:b/>
                <w:color w:val="000000"/>
              </w:rPr>
              <w:t>Date</w:t>
            </w:r>
          </w:p>
        </w:tc>
      </w:tr>
      <w:tr w:rsidR="005C5910" w14:paraId="07ADEC33" w14:textId="77777777">
        <w:tc>
          <w:tcPr>
            <w:tcW w:w="2518" w:type="dxa"/>
          </w:tcPr>
          <w:p w14:paraId="0C276B3E" w14:textId="77777777" w:rsidR="005C5910" w:rsidRPr="00F97693" w:rsidRDefault="005C5910" w:rsidP="00F97693">
            <w:pPr>
              <w:spacing w:before="120"/>
              <w:rPr>
                <w:color w:val="000000"/>
              </w:rPr>
            </w:pPr>
            <w:r w:rsidRPr="00F97693">
              <w:rPr>
                <w:color w:val="000000"/>
              </w:rPr>
              <w:t>National Grid Electricity System Operator</w:t>
            </w:r>
            <w:r w:rsidR="00F97693" w:rsidRPr="00F97693">
              <w:rPr>
                <w:color w:val="000000"/>
              </w:rPr>
              <w:t xml:space="preserve"> Ltd</w:t>
            </w:r>
          </w:p>
        </w:tc>
        <w:tc>
          <w:tcPr>
            <w:tcW w:w="2126" w:type="dxa"/>
          </w:tcPr>
          <w:p w14:paraId="5F49DCD9" w14:textId="77777777" w:rsidR="005C5910" w:rsidRDefault="005C5910">
            <w:pPr>
              <w:spacing w:before="120"/>
              <w:jc w:val="center"/>
              <w:rPr>
                <w:b/>
                <w:color w:val="000000"/>
              </w:rPr>
            </w:pPr>
          </w:p>
        </w:tc>
        <w:tc>
          <w:tcPr>
            <w:tcW w:w="2552" w:type="dxa"/>
          </w:tcPr>
          <w:p w14:paraId="2FAA5AEF" w14:textId="77777777" w:rsidR="005C5910" w:rsidRDefault="005C5910">
            <w:pPr>
              <w:spacing w:before="120"/>
              <w:jc w:val="center"/>
              <w:rPr>
                <w:b/>
                <w:color w:val="000000"/>
              </w:rPr>
            </w:pPr>
          </w:p>
        </w:tc>
        <w:tc>
          <w:tcPr>
            <w:tcW w:w="1276" w:type="dxa"/>
          </w:tcPr>
          <w:p w14:paraId="356F3E18" w14:textId="77777777" w:rsidR="005C5910" w:rsidRDefault="005C5910">
            <w:pPr>
              <w:spacing w:before="120"/>
              <w:jc w:val="center"/>
              <w:rPr>
                <w:b/>
                <w:color w:val="000000"/>
              </w:rPr>
            </w:pPr>
          </w:p>
        </w:tc>
      </w:tr>
      <w:tr w:rsidR="00A11072" w14:paraId="75F60E9D" w14:textId="77777777">
        <w:trPr>
          <w:trHeight w:val="630"/>
        </w:trPr>
        <w:tc>
          <w:tcPr>
            <w:tcW w:w="2518" w:type="dxa"/>
            <w:vAlign w:val="center"/>
          </w:tcPr>
          <w:p w14:paraId="364B0CF6" w14:textId="77777777" w:rsidR="00A11072" w:rsidRDefault="00A11072">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783D0830" w14:textId="77777777" w:rsidR="00A11072" w:rsidRDefault="00A11072">
            <w:pPr>
              <w:spacing w:after="0"/>
              <w:rPr>
                <w:color w:val="000000"/>
              </w:rPr>
            </w:pPr>
            <w:r>
              <w:rPr>
                <w:lang w:eastAsia="en-GB"/>
              </w:rPr>
              <w:t>plc</w:t>
            </w:r>
          </w:p>
        </w:tc>
        <w:tc>
          <w:tcPr>
            <w:tcW w:w="2126" w:type="dxa"/>
            <w:vAlign w:val="center"/>
          </w:tcPr>
          <w:p w14:paraId="58701CEF" w14:textId="77777777" w:rsidR="00A11072" w:rsidRDefault="00A11072">
            <w:pPr>
              <w:rPr>
                <w:color w:val="000000"/>
              </w:rPr>
            </w:pPr>
          </w:p>
        </w:tc>
        <w:tc>
          <w:tcPr>
            <w:tcW w:w="2552" w:type="dxa"/>
            <w:vAlign w:val="center"/>
          </w:tcPr>
          <w:p w14:paraId="6012F4A2" w14:textId="77777777" w:rsidR="00A11072" w:rsidRDefault="00A11072">
            <w:pPr>
              <w:rPr>
                <w:color w:val="000000"/>
              </w:rPr>
            </w:pPr>
          </w:p>
        </w:tc>
        <w:tc>
          <w:tcPr>
            <w:tcW w:w="1276" w:type="dxa"/>
            <w:vAlign w:val="center"/>
          </w:tcPr>
          <w:p w14:paraId="523FD5B3" w14:textId="77777777" w:rsidR="00A11072" w:rsidRDefault="00A11072">
            <w:pPr>
              <w:rPr>
                <w:color w:val="000000"/>
              </w:rPr>
            </w:pPr>
          </w:p>
        </w:tc>
      </w:tr>
      <w:tr w:rsidR="00A11072" w14:paraId="517EDA7B" w14:textId="77777777">
        <w:trPr>
          <w:trHeight w:val="630"/>
        </w:trPr>
        <w:tc>
          <w:tcPr>
            <w:tcW w:w="2518" w:type="dxa"/>
            <w:vAlign w:val="center"/>
          </w:tcPr>
          <w:p w14:paraId="7B9B8E06" w14:textId="77777777" w:rsidR="00A11072" w:rsidRPr="00D46C02" w:rsidRDefault="005029B0">
            <w:r w:rsidRPr="00D46C02">
              <w:rPr>
                <w:lang w:eastAsia="en-GB"/>
              </w:rPr>
              <w:t xml:space="preserve"> </w:t>
            </w:r>
            <w:r w:rsidRPr="00D46C02">
              <w:rPr>
                <w:rFonts w:asciiTheme="minorHAnsi" w:hAnsiTheme="minorHAnsi" w:cstheme="minorHAnsi"/>
                <w:sz w:val="22"/>
                <w:szCs w:val="22"/>
              </w:rPr>
              <w:t>SP Transmission plc</w:t>
            </w:r>
          </w:p>
        </w:tc>
        <w:tc>
          <w:tcPr>
            <w:tcW w:w="2126" w:type="dxa"/>
            <w:vAlign w:val="center"/>
          </w:tcPr>
          <w:p w14:paraId="19A47916" w14:textId="77777777" w:rsidR="00A11072" w:rsidRDefault="00A11072">
            <w:pPr>
              <w:rPr>
                <w:color w:val="000000"/>
              </w:rPr>
            </w:pPr>
          </w:p>
        </w:tc>
        <w:tc>
          <w:tcPr>
            <w:tcW w:w="2552" w:type="dxa"/>
            <w:vAlign w:val="center"/>
          </w:tcPr>
          <w:p w14:paraId="55C6130A" w14:textId="77777777" w:rsidR="00A11072" w:rsidRDefault="00A11072">
            <w:pPr>
              <w:rPr>
                <w:color w:val="000000"/>
              </w:rPr>
            </w:pPr>
          </w:p>
        </w:tc>
        <w:tc>
          <w:tcPr>
            <w:tcW w:w="1276" w:type="dxa"/>
            <w:vAlign w:val="center"/>
          </w:tcPr>
          <w:p w14:paraId="2AD53C81" w14:textId="77777777" w:rsidR="00A11072" w:rsidRDefault="00A11072">
            <w:pPr>
              <w:rPr>
                <w:color w:val="000000"/>
              </w:rPr>
            </w:pPr>
          </w:p>
        </w:tc>
      </w:tr>
      <w:tr w:rsidR="00A11072" w14:paraId="0E99DBE1" w14:textId="77777777">
        <w:trPr>
          <w:trHeight w:val="630"/>
        </w:trPr>
        <w:tc>
          <w:tcPr>
            <w:tcW w:w="2518" w:type="dxa"/>
            <w:vAlign w:val="center"/>
          </w:tcPr>
          <w:p w14:paraId="0A9094AD" w14:textId="77777777" w:rsidR="00A11072" w:rsidRPr="00D46C02" w:rsidRDefault="005029B0">
            <w:r w:rsidRPr="00D46C02">
              <w:rPr>
                <w:lang w:eastAsia="en-GB"/>
              </w:rPr>
              <w:t xml:space="preserve"> </w:t>
            </w:r>
            <w:r w:rsidRPr="00D46C02">
              <w:rPr>
                <w:rFonts w:asciiTheme="minorHAnsi" w:hAnsiTheme="minorHAnsi" w:cstheme="minorHAnsi"/>
                <w:sz w:val="22"/>
                <w:szCs w:val="22"/>
              </w:rPr>
              <w:t>SHE Transmission PLC</w:t>
            </w:r>
          </w:p>
        </w:tc>
        <w:tc>
          <w:tcPr>
            <w:tcW w:w="2126" w:type="dxa"/>
            <w:vAlign w:val="center"/>
          </w:tcPr>
          <w:p w14:paraId="67A46B37" w14:textId="77777777" w:rsidR="00A11072" w:rsidRDefault="00A11072">
            <w:pPr>
              <w:rPr>
                <w:color w:val="000000"/>
              </w:rPr>
            </w:pPr>
          </w:p>
        </w:tc>
        <w:tc>
          <w:tcPr>
            <w:tcW w:w="2552" w:type="dxa"/>
            <w:vAlign w:val="center"/>
          </w:tcPr>
          <w:p w14:paraId="29B209EE" w14:textId="77777777" w:rsidR="00A11072" w:rsidRDefault="00A11072">
            <w:pPr>
              <w:rPr>
                <w:color w:val="000000"/>
              </w:rPr>
            </w:pPr>
          </w:p>
        </w:tc>
        <w:tc>
          <w:tcPr>
            <w:tcW w:w="1276" w:type="dxa"/>
            <w:vAlign w:val="center"/>
          </w:tcPr>
          <w:p w14:paraId="2E33A6FC" w14:textId="77777777" w:rsidR="00A11072" w:rsidRDefault="00A11072">
            <w:pPr>
              <w:rPr>
                <w:color w:val="000000"/>
              </w:rPr>
            </w:pPr>
          </w:p>
        </w:tc>
      </w:tr>
      <w:tr w:rsidR="00A11072" w14:paraId="00517A07" w14:textId="77777777">
        <w:trPr>
          <w:trHeight w:val="630"/>
        </w:trPr>
        <w:tc>
          <w:tcPr>
            <w:tcW w:w="2518" w:type="dxa"/>
            <w:vAlign w:val="center"/>
          </w:tcPr>
          <w:p w14:paraId="3F950168" w14:textId="77777777" w:rsidR="00A11072" w:rsidRDefault="00A11072">
            <w:pPr>
              <w:rPr>
                <w:color w:val="000000"/>
              </w:rPr>
            </w:pPr>
            <w:r>
              <w:rPr>
                <w:lang w:eastAsia="en-GB"/>
              </w:rPr>
              <w:t>Offshore Transmission Owner</w:t>
            </w:r>
          </w:p>
        </w:tc>
        <w:tc>
          <w:tcPr>
            <w:tcW w:w="2126" w:type="dxa"/>
            <w:vAlign w:val="center"/>
          </w:tcPr>
          <w:p w14:paraId="5263D53C" w14:textId="77777777" w:rsidR="00A11072" w:rsidRDefault="00A11072">
            <w:pPr>
              <w:rPr>
                <w:color w:val="000000"/>
              </w:rPr>
            </w:pPr>
          </w:p>
        </w:tc>
        <w:tc>
          <w:tcPr>
            <w:tcW w:w="2552" w:type="dxa"/>
            <w:vAlign w:val="center"/>
          </w:tcPr>
          <w:p w14:paraId="5AF8528F" w14:textId="77777777" w:rsidR="00A11072" w:rsidRDefault="00A11072">
            <w:pPr>
              <w:rPr>
                <w:color w:val="000000"/>
              </w:rPr>
            </w:pPr>
          </w:p>
        </w:tc>
        <w:tc>
          <w:tcPr>
            <w:tcW w:w="1276" w:type="dxa"/>
            <w:vAlign w:val="center"/>
          </w:tcPr>
          <w:p w14:paraId="03842A25" w14:textId="77777777" w:rsidR="00A11072" w:rsidRDefault="00A11072">
            <w:pPr>
              <w:rPr>
                <w:color w:val="000000"/>
              </w:rPr>
            </w:pPr>
          </w:p>
        </w:tc>
      </w:tr>
      <w:tr w:rsidR="009B0F4C" w14:paraId="4686F515" w14:textId="77777777">
        <w:trPr>
          <w:trHeight w:val="630"/>
          <w:ins w:id="0" w:author="Baker(ESO), Stephen" w:date="2022-08-10T09:50:00Z"/>
        </w:trPr>
        <w:tc>
          <w:tcPr>
            <w:tcW w:w="2518" w:type="dxa"/>
            <w:vAlign w:val="center"/>
          </w:tcPr>
          <w:p w14:paraId="65C7D039" w14:textId="0CC1A068" w:rsidR="009B0F4C" w:rsidRDefault="009B0F4C">
            <w:pPr>
              <w:rPr>
                <w:ins w:id="1" w:author="Baker(ESO), Stephen" w:date="2022-08-10T09:50:00Z"/>
                <w:lang w:eastAsia="en-GB"/>
              </w:rPr>
            </w:pPr>
            <w:ins w:id="2" w:author="Baker(ESO), Stephen" w:date="2022-08-10T09:50:00Z">
              <w:r>
                <w:rPr>
                  <w:lang w:eastAsia="en-GB"/>
                </w:rPr>
                <w:t>Competitively Appointed Transmission Owner</w:t>
              </w:r>
            </w:ins>
          </w:p>
        </w:tc>
        <w:tc>
          <w:tcPr>
            <w:tcW w:w="2126" w:type="dxa"/>
            <w:vAlign w:val="center"/>
          </w:tcPr>
          <w:p w14:paraId="3D8C1909" w14:textId="77777777" w:rsidR="009B0F4C" w:rsidRDefault="009B0F4C">
            <w:pPr>
              <w:rPr>
                <w:ins w:id="3" w:author="Baker(ESO), Stephen" w:date="2022-08-10T09:50:00Z"/>
                <w:color w:val="000000"/>
              </w:rPr>
            </w:pPr>
          </w:p>
        </w:tc>
        <w:tc>
          <w:tcPr>
            <w:tcW w:w="2552" w:type="dxa"/>
            <w:vAlign w:val="center"/>
          </w:tcPr>
          <w:p w14:paraId="42A9518D" w14:textId="77777777" w:rsidR="009B0F4C" w:rsidRDefault="009B0F4C">
            <w:pPr>
              <w:rPr>
                <w:ins w:id="4" w:author="Baker(ESO), Stephen" w:date="2022-08-10T09:50:00Z"/>
                <w:color w:val="000000"/>
              </w:rPr>
            </w:pPr>
          </w:p>
        </w:tc>
        <w:tc>
          <w:tcPr>
            <w:tcW w:w="1276" w:type="dxa"/>
            <w:vAlign w:val="center"/>
          </w:tcPr>
          <w:p w14:paraId="74AA5B8C" w14:textId="77777777" w:rsidR="009B0F4C" w:rsidRDefault="009B0F4C">
            <w:pPr>
              <w:rPr>
                <w:ins w:id="5" w:author="Baker(ESO), Stephen" w:date="2022-08-10T09:50:00Z"/>
                <w:color w:val="000000"/>
              </w:rPr>
            </w:pPr>
          </w:p>
        </w:tc>
      </w:tr>
    </w:tbl>
    <w:p w14:paraId="50C314F1" w14:textId="77777777" w:rsidR="00A11072" w:rsidRDefault="00A11072">
      <w:pPr>
        <w:keepNext/>
        <w:keepLines/>
        <w:spacing w:after="0"/>
        <w:rPr>
          <w:b/>
          <w:sz w:val="24"/>
        </w:rPr>
      </w:pPr>
    </w:p>
    <w:p w14:paraId="67073672" w14:textId="77777777" w:rsidR="00A11072" w:rsidRDefault="00A11072">
      <w:pPr>
        <w:keepNext/>
        <w:keepLines/>
        <w:spacing w:after="0"/>
        <w:rPr>
          <w:b/>
          <w:sz w:val="24"/>
        </w:rPr>
      </w:pPr>
    </w:p>
    <w:p w14:paraId="1AC093ED" w14:textId="77777777" w:rsidR="00A11072" w:rsidRDefault="00A11072">
      <w:pPr>
        <w:keepNext/>
        <w:keepLines/>
        <w:spacing w:after="0"/>
        <w:rPr>
          <w:b/>
          <w:sz w:val="24"/>
        </w:rPr>
      </w:pPr>
      <w:r>
        <w:rPr>
          <w:b/>
          <w:sz w:val="24"/>
        </w:rPr>
        <w:t>STC Procedure Change Control History</w:t>
      </w:r>
    </w:p>
    <w:p w14:paraId="68F79CC6" w14:textId="77777777" w:rsidR="00A11072" w:rsidRDefault="00A11072">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A11072" w14:paraId="381898BA" w14:textId="77777777">
        <w:tc>
          <w:tcPr>
            <w:tcW w:w="1242" w:type="dxa"/>
          </w:tcPr>
          <w:p w14:paraId="7E46422D" w14:textId="77777777" w:rsidR="00A11072" w:rsidRDefault="00A11072">
            <w:r>
              <w:t>Issue 001</w:t>
            </w:r>
            <w:r w:rsidR="005820A4">
              <w:t>.1</w:t>
            </w:r>
          </w:p>
        </w:tc>
        <w:tc>
          <w:tcPr>
            <w:tcW w:w="1716" w:type="dxa"/>
          </w:tcPr>
          <w:p w14:paraId="6865A7EA" w14:textId="77777777" w:rsidR="00A11072" w:rsidRDefault="005820A4">
            <w:r>
              <w:t>26/09/2017</w:t>
            </w:r>
          </w:p>
        </w:tc>
        <w:tc>
          <w:tcPr>
            <w:tcW w:w="6784" w:type="dxa"/>
          </w:tcPr>
          <w:p w14:paraId="1EE7A7AF" w14:textId="77777777" w:rsidR="00A11072" w:rsidRDefault="00A11072" w:rsidP="005820A4">
            <w:pPr>
              <w:pStyle w:val="Header"/>
              <w:tabs>
                <w:tab w:val="clear" w:pos="4153"/>
                <w:tab w:val="clear" w:pos="8306"/>
              </w:tabs>
            </w:pPr>
            <w:r>
              <w:t xml:space="preserve"> First </w:t>
            </w:r>
            <w:r w:rsidR="005820A4">
              <w:t>Draft</w:t>
            </w:r>
          </w:p>
        </w:tc>
      </w:tr>
      <w:tr w:rsidR="00A11072" w14:paraId="4D5D3EA2" w14:textId="77777777">
        <w:tc>
          <w:tcPr>
            <w:tcW w:w="1242" w:type="dxa"/>
          </w:tcPr>
          <w:p w14:paraId="22A7DB3C" w14:textId="77777777" w:rsidR="00A11072" w:rsidRDefault="00DA39BA">
            <w:r>
              <w:t>001.2</w:t>
            </w:r>
          </w:p>
        </w:tc>
        <w:tc>
          <w:tcPr>
            <w:tcW w:w="1716" w:type="dxa"/>
          </w:tcPr>
          <w:p w14:paraId="1C924119" w14:textId="77777777" w:rsidR="00A11072" w:rsidRDefault="00DA39BA" w:rsidP="00DA39BA">
            <w:r>
              <w:t>31/01/2018</w:t>
            </w:r>
          </w:p>
        </w:tc>
        <w:tc>
          <w:tcPr>
            <w:tcW w:w="6784" w:type="dxa"/>
          </w:tcPr>
          <w:p w14:paraId="31D82DAE" w14:textId="77777777" w:rsidR="00A11072" w:rsidRDefault="00DA39BA">
            <w:pPr>
              <w:pStyle w:val="Header"/>
              <w:tabs>
                <w:tab w:val="clear" w:pos="4153"/>
                <w:tab w:val="clear" w:pos="8306"/>
              </w:tabs>
            </w:pPr>
            <w:r>
              <w:t>Final for issue</w:t>
            </w:r>
          </w:p>
        </w:tc>
      </w:tr>
      <w:tr w:rsidR="00A11072" w14:paraId="409670C8" w14:textId="77777777">
        <w:tc>
          <w:tcPr>
            <w:tcW w:w="1242" w:type="dxa"/>
          </w:tcPr>
          <w:p w14:paraId="0D389F34" w14:textId="77777777" w:rsidR="00A11072" w:rsidRDefault="005D0E77">
            <w:r>
              <w:t>001.3</w:t>
            </w:r>
          </w:p>
        </w:tc>
        <w:tc>
          <w:tcPr>
            <w:tcW w:w="1716" w:type="dxa"/>
          </w:tcPr>
          <w:p w14:paraId="504032E8" w14:textId="77777777" w:rsidR="00A11072" w:rsidRDefault="00380E72">
            <w:r>
              <w:t>31/1/2018</w:t>
            </w:r>
          </w:p>
        </w:tc>
        <w:tc>
          <w:tcPr>
            <w:tcW w:w="6784" w:type="dxa"/>
          </w:tcPr>
          <w:p w14:paraId="49EDBDC8" w14:textId="77777777" w:rsidR="00A11072" w:rsidRDefault="005D0E77">
            <w:pPr>
              <w:pStyle w:val="Header"/>
              <w:tabs>
                <w:tab w:val="clear" w:pos="4153"/>
                <w:tab w:val="clear" w:pos="8306"/>
              </w:tabs>
            </w:pPr>
            <w:r>
              <w:t>Minor amendments</w:t>
            </w:r>
            <w:r w:rsidR="00380E72">
              <w:t xml:space="preserve"> following legal comments</w:t>
            </w:r>
          </w:p>
        </w:tc>
      </w:tr>
      <w:tr w:rsidR="00A11072" w14:paraId="4A66EC9D" w14:textId="77777777">
        <w:tc>
          <w:tcPr>
            <w:tcW w:w="1242" w:type="dxa"/>
          </w:tcPr>
          <w:p w14:paraId="66717B4D" w14:textId="77777777" w:rsidR="00A11072" w:rsidRDefault="00615EBE">
            <w:r>
              <w:t>001.4</w:t>
            </w:r>
          </w:p>
        </w:tc>
        <w:tc>
          <w:tcPr>
            <w:tcW w:w="1716" w:type="dxa"/>
          </w:tcPr>
          <w:p w14:paraId="2A94203A" w14:textId="77777777" w:rsidR="00A11072" w:rsidRDefault="00615EBE">
            <w:r>
              <w:t>30/05/2018</w:t>
            </w:r>
          </w:p>
        </w:tc>
        <w:tc>
          <w:tcPr>
            <w:tcW w:w="6784" w:type="dxa"/>
          </w:tcPr>
          <w:p w14:paraId="0FA51017" w14:textId="77777777" w:rsidR="00A11072" w:rsidRDefault="00615EBE">
            <w:pPr>
              <w:pStyle w:val="Header"/>
              <w:tabs>
                <w:tab w:val="clear" w:pos="4153"/>
                <w:tab w:val="clear" w:pos="8306"/>
              </w:tabs>
            </w:pPr>
            <w:r>
              <w:t>Amendments to Company name (NGET)</w:t>
            </w:r>
          </w:p>
        </w:tc>
      </w:tr>
      <w:tr w:rsidR="00A11072" w14:paraId="39243A35" w14:textId="77777777">
        <w:tc>
          <w:tcPr>
            <w:tcW w:w="1242" w:type="dxa"/>
            <w:tcBorders>
              <w:top w:val="single" w:sz="4" w:space="0" w:color="auto"/>
              <w:left w:val="single" w:sz="4" w:space="0" w:color="auto"/>
              <w:bottom w:val="single" w:sz="4" w:space="0" w:color="auto"/>
              <w:right w:val="single" w:sz="4" w:space="0" w:color="auto"/>
            </w:tcBorders>
          </w:tcPr>
          <w:p w14:paraId="69902DF5" w14:textId="77777777" w:rsidR="00A11072" w:rsidRDefault="00615EBE">
            <w:r>
              <w:t>001.4</w:t>
            </w:r>
          </w:p>
        </w:tc>
        <w:tc>
          <w:tcPr>
            <w:tcW w:w="1716" w:type="dxa"/>
            <w:tcBorders>
              <w:top w:val="single" w:sz="4" w:space="0" w:color="auto"/>
              <w:left w:val="single" w:sz="4" w:space="0" w:color="auto"/>
              <w:bottom w:val="single" w:sz="4" w:space="0" w:color="auto"/>
              <w:right w:val="single" w:sz="4" w:space="0" w:color="auto"/>
            </w:tcBorders>
          </w:tcPr>
          <w:p w14:paraId="5B3FF18F" w14:textId="77777777" w:rsidR="00A11072" w:rsidRDefault="00615EBE">
            <w:r>
              <w:t>09/07/2018</w:t>
            </w:r>
          </w:p>
        </w:tc>
        <w:tc>
          <w:tcPr>
            <w:tcW w:w="6784" w:type="dxa"/>
            <w:tcBorders>
              <w:top w:val="single" w:sz="4" w:space="0" w:color="auto"/>
              <w:left w:val="single" w:sz="4" w:space="0" w:color="auto"/>
              <w:bottom w:val="single" w:sz="4" w:space="0" w:color="auto"/>
              <w:right w:val="single" w:sz="4" w:space="0" w:color="auto"/>
            </w:tcBorders>
          </w:tcPr>
          <w:p w14:paraId="3F22E7D2" w14:textId="77777777" w:rsidR="00A11072" w:rsidRDefault="00615EBE">
            <w:pPr>
              <w:pStyle w:val="Header"/>
              <w:tabs>
                <w:tab w:val="clear" w:pos="4153"/>
                <w:tab w:val="clear" w:pos="8306"/>
              </w:tabs>
            </w:pPr>
            <w:r>
              <w:t>Implementation</w:t>
            </w:r>
          </w:p>
        </w:tc>
      </w:tr>
      <w:tr w:rsidR="00A11072" w14:paraId="25A1AE40" w14:textId="77777777">
        <w:tc>
          <w:tcPr>
            <w:tcW w:w="1242" w:type="dxa"/>
            <w:tcBorders>
              <w:top w:val="single" w:sz="4" w:space="0" w:color="auto"/>
              <w:left w:val="single" w:sz="4" w:space="0" w:color="auto"/>
              <w:bottom w:val="single" w:sz="4" w:space="0" w:color="auto"/>
              <w:right w:val="single" w:sz="4" w:space="0" w:color="auto"/>
            </w:tcBorders>
          </w:tcPr>
          <w:p w14:paraId="3DD9D1B4" w14:textId="77777777" w:rsidR="00A11072" w:rsidRDefault="00F97693">
            <w:r>
              <w:t>002</w:t>
            </w:r>
          </w:p>
        </w:tc>
        <w:tc>
          <w:tcPr>
            <w:tcW w:w="1716" w:type="dxa"/>
            <w:tcBorders>
              <w:top w:val="single" w:sz="4" w:space="0" w:color="auto"/>
              <w:left w:val="single" w:sz="4" w:space="0" w:color="auto"/>
              <w:bottom w:val="single" w:sz="4" w:space="0" w:color="auto"/>
              <w:right w:val="single" w:sz="4" w:space="0" w:color="auto"/>
            </w:tcBorders>
          </w:tcPr>
          <w:p w14:paraId="684EC70C" w14:textId="77777777" w:rsidR="00A11072" w:rsidRDefault="00F97693">
            <w:r>
              <w:t>01/04/2019</w:t>
            </w:r>
          </w:p>
        </w:tc>
        <w:tc>
          <w:tcPr>
            <w:tcW w:w="6784" w:type="dxa"/>
            <w:tcBorders>
              <w:top w:val="single" w:sz="4" w:space="0" w:color="auto"/>
              <w:left w:val="single" w:sz="4" w:space="0" w:color="auto"/>
              <w:bottom w:val="single" w:sz="4" w:space="0" w:color="auto"/>
              <w:right w:val="single" w:sz="4" w:space="0" w:color="auto"/>
            </w:tcBorders>
          </w:tcPr>
          <w:p w14:paraId="3136FD57" w14:textId="77777777" w:rsidR="00A11072" w:rsidRDefault="00F97693">
            <w:pPr>
              <w:pStyle w:val="Header"/>
              <w:tabs>
                <w:tab w:val="clear" w:pos="4153"/>
                <w:tab w:val="clear" w:pos="8306"/>
              </w:tabs>
            </w:pPr>
            <w:r>
              <w:t>Changes Incorporating National Grid Legal Separation</w:t>
            </w:r>
          </w:p>
        </w:tc>
      </w:tr>
      <w:tr w:rsidR="0088428C" w14:paraId="7ABB0C10" w14:textId="77777777">
        <w:tc>
          <w:tcPr>
            <w:tcW w:w="1242" w:type="dxa"/>
            <w:tcBorders>
              <w:top w:val="single" w:sz="4" w:space="0" w:color="auto"/>
              <w:left w:val="single" w:sz="4" w:space="0" w:color="auto"/>
              <w:bottom w:val="single" w:sz="4" w:space="0" w:color="auto"/>
              <w:right w:val="single" w:sz="4" w:space="0" w:color="auto"/>
            </w:tcBorders>
          </w:tcPr>
          <w:p w14:paraId="46A69734" w14:textId="1024BC10" w:rsidR="0088428C" w:rsidRDefault="00E341DE">
            <w:ins w:id="6" w:author="Baker(ESO), Stephen" w:date="2022-08-10T09:51:00Z">
              <w:r>
                <w:t>003</w:t>
              </w:r>
            </w:ins>
          </w:p>
        </w:tc>
        <w:tc>
          <w:tcPr>
            <w:tcW w:w="1716" w:type="dxa"/>
            <w:tcBorders>
              <w:top w:val="single" w:sz="4" w:space="0" w:color="auto"/>
              <w:left w:val="single" w:sz="4" w:space="0" w:color="auto"/>
              <w:bottom w:val="single" w:sz="4" w:space="0" w:color="auto"/>
              <w:right w:val="single" w:sz="4" w:space="0" w:color="auto"/>
            </w:tcBorders>
          </w:tcPr>
          <w:p w14:paraId="00038A73" w14:textId="77777777" w:rsidR="0088428C" w:rsidRDefault="0088428C"/>
        </w:tc>
        <w:tc>
          <w:tcPr>
            <w:tcW w:w="6784" w:type="dxa"/>
            <w:tcBorders>
              <w:top w:val="single" w:sz="4" w:space="0" w:color="auto"/>
              <w:left w:val="single" w:sz="4" w:space="0" w:color="auto"/>
              <w:bottom w:val="single" w:sz="4" w:space="0" w:color="auto"/>
              <w:right w:val="single" w:sz="4" w:space="0" w:color="auto"/>
            </w:tcBorders>
          </w:tcPr>
          <w:p w14:paraId="22E3081D" w14:textId="46F62774" w:rsidR="0088428C" w:rsidRDefault="00E341DE">
            <w:pPr>
              <w:pStyle w:val="Header"/>
              <w:tabs>
                <w:tab w:val="clear" w:pos="4153"/>
                <w:tab w:val="clear" w:pos="8306"/>
              </w:tabs>
            </w:pPr>
            <w:ins w:id="7" w:author="Baker(ESO), Stephen" w:date="2022-08-10T09:51:00Z">
              <w:r>
                <w:t xml:space="preserve">Inclusion of Competitively Appointed Transmission Owner </w:t>
              </w:r>
            </w:ins>
          </w:p>
        </w:tc>
      </w:tr>
    </w:tbl>
    <w:p w14:paraId="74CAAD12" w14:textId="77777777" w:rsidR="00A11072" w:rsidRDefault="00A11072">
      <w:pPr>
        <w:pStyle w:val="Heading1"/>
        <w:keepLines/>
      </w:pPr>
      <w:r>
        <w:lastRenderedPageBreak/>
        <w:t>Introduction</w:t>
      </w:r>
    </w:p>
    <w:p w14:paraId="1E5E7950" w14:textId="77777777" w:rsidR="00A11072" w:rsidRDefault="00A11072">
      <w:pPr>
        <w:pStyle w:val="Heading2"/>
        <w:keepNext/>
        <w:keepLines/>
      </w:pPr>
      <w:r>
        <w:t>Scope</w:t>
      </w:r>
    </w:p>
    <w:p w14:paraId="2960A996" w14:textId="77777777" w:rsidR="00A11072" w:rsidRDefault="00A11072">
      <w:pPr>
        <w:pStyle w:val="Heading3"/>
        <w:keepLines/>
        <w:tabs>
          <w:tab w:val="left" w:pos="851"/>
        </w:tabs>
        <w:ind w:left="851" w:hanging="851"/>
      </w:pPr>
      <w:r>
        <w:t xml:space="preserve">This document defines the </w:t>
      </w:r>
      <w:r w:rsidR="005820A4">
        <w:t>requirements associated</w:t>
      </w:r>
      <w:r>
        <w:t xml:space="preserve"> with </w:t>
      </w:r>
      <w:r w:rsidR="005820A4">
        <w:t>the calculation and provision of Local Asset Replacement Factors (LARF) and Secured Capability (for the calculation of Strategic Investment Factor (SIF))</w:t>
      </w:r>
      <w:r>
        <w:t xml:space="preserve"> between the </w:t>
      </w:r>
      <w:r w:rsidR="00B713A8">
        <w:t>Transmission Owners (</w:t>
      </w:r>
      <w:r>
        <w:t>TOs</w:t>
      </w:r>
      <w:r w:rsidR="00B713A8">
        <w:t>)</w:t>
      </w:r>
      <w:r>
        <w:t xml:space="preserve"> and </w:t>
      </w:r>
      <w:r w:rsidR="00F97693">
        <w:t>NGESO</w:t>
      </w:r>
      <w:r>
        <w:t xml:space="preserve">. </w:t>
      </w:r>
    </w:p>
    <w:p w14:paraId="7C56A9D1" w14:textId="77777777" w:rsidR="00A11072" w:rsidRDefault="00A11072">
      <w:pPr>
        <w:pStyle w:val="Heading3"/>
        <w:keepLines/>
        <w:tabs>
          <w:tab w:val="left" w:pos="851"/>
        </w:tabs>
        <w:ind w:left="851" w:hanging="851"/>
      </w:pPr>
      <w:r>
        <w:t>For the purposes of this document, the TOs are:</w:t>
      </w:r>
    </w:p>
    <w:p w14:paraId="23BDBE53" w14:textId="77777777" w:rsidR="00DA39BA" w:rsidRDefault="00DA39BA">
      <w:pPr>
        <w:pStyle w:val="BulletList"/>
        <w:keepNext/>
        <w:keepLines/>
        <w:numPr>
          <w:ilvl w:val="0"/>
          <w:numId w:val="26"/>
        </w:numPr>
        <w:tabs>
          <w:tab w:val="clear" w:pos="360"/>
          <w:tab w:val="num" w:pos="1276"/>
        </w:tabs>
        <w:ind w:left="1069" w:hanging="218"/>
      </w:pPr>
      <w:r>
        <w:t>NGET; and</w:t>
      </w:r>
    </w:p>
    <w:p w14:paraId="413B3252" w14:textId="77777777" w:rsidR="00A11072" w:rsidRDefault="00A11072">
      <w:pPr>
        <w:pStyle w:val="BulletList"/>
        <w:keepNext/>
        <w:keepLines/>
        <w:numPr>
          <w:ilvl w:val="0"/>
          <w:numId w:val="26"/>
        </w:numPr>
        <w:tabs>
          <w:tab w:val="clear" w:pos="360"/>
          <w:tab w:val="num" w:pos="1276"/>
        </w:tabs>
        <w:ind w:left="1069" w:hanging="218"/>
      </w:pPr>
      <w:r>
        <w:t>SPT; and</w:t>
      </w:r>
    </w:p>
    <w:p w14:paraId="17064829" w14:textId="77777777" w:rsidR="00A11072" w:rsidRDefault="00A11072">
      <w:pPr>
        <w:pStyle w:val="BulletList"/>
        <w:keepNext/>
        <w:keepLines/>
        <w:numPr>
          <w:ilvl w:val="0"/>
          <w:numId w:val="26"/>
        </w:numPr>
        <w:tabs>
          <w:tab w:val="clear" w:pos="360"/>
          <w:tab w:val="num" w:pos="1276"/>
        </w:tabs>
        <w:ind w:left="1069" w:hanging="218"/>
      </w:pPr>
      <w:r>
        <w:t>SHET and</w:t>
      </w:r>
    </w:p>
    <w:p w14:paraId="670B1499" w14:textId="10FE12F5" w:rsidR="00A11072" w:rsidRDefault="00A11072">
      <w:pPr>
        <w:pStyle w:val="BulletList"/>
        <w:keepNext/>
        <w:keepLines/>
        <w:numPr>
          <w:ilvl w:val="0"/>
          <w:numId w:val="26"/>
        </w:numPr>
        <w:tabs>
          <w:tab w:val="clear" w:pos="360"/>
          <w:tab w:val="num" w:pos="1276"/>
        </w:tabs>
        <w:ind w:left="1069" w:hanging="218"/>
        <w:rPr>
          <w:ins w:id="8" w:author="Baker(ESO), Stephen" w:date="2022-08-10T09:52:00Z"/>
        </w:rPr>
      </w:pPr>
      <w:r>
        <w:t>Offshore Transmission Owners</w:t>
      </w:r>
    </w:p>
    <w:p w14:paraId="7E29F66D" w14:textId="189B430C" w:rsidR="00A542C4" w:rsidRDefault="00A542C4">
      <w:pPr>
        <w:pStyle w:val="BulletList"/>
        <w:keepNext/>
        <w:keepLines/>
        <w:numPr>
          <w:ilvl w:val="0"/>
          <w:numId w:val="26"/>
        </w:numPr>
        <w:tabs>
          <w:tab w:val="clear" w:pos="360"/>
          <w:tab w:val="num" w:pos="1276"/>
        </w:tabs>
        <w:ind w:left="1069" w:hanging="218"/>
      </w:pPr>
      <w:ins w:id="9" w:author="Baker(ESO), Stephen" w:date="2022-08-10T09:52:00Z">
        <w:r>
          <w:t>Competitively Appointed Transmission Owners</w:t>
        </w:r>
      </w:ins>
    </w:p>
    <w:p w14:paraId="2F222B44" w14:textId="77777777" w:rsidR="00A11072" w:rsidRDefault="00A11072">
      <w:pPr>
        <w:pStyle w:val="Heading2"/>
        <w:keepNext/>
        <w:keepLines/>
      </w:pPr>
      <w:r>
        <w:t>Objectives</w:t>
      </w:r>
    </w:p>
    <w:p w14:paraId="4CE2A8F1" w14:textId="77777777" w:rsidR="00A11072" w:rsidRDefault="00A11072">
      <w:pPr>
        <w:pStyle w:val="Heading3"/>
        <w:keepLines/>
        <w:tabs>
          <w:tab w:val="left" w:pos="851"/>
        </w:tabs>
        <w:ind w:left="851" w:hanging="851"/>
      </w:pPr>
      <w:r>
        <w:t>The objective of this procedure is to detail:</w:t>
      </w:r>
    </w:p>
    <w:p w14:paraId="2E780C34" w14:textId="77777777" w:rsidR="00A11072" w:rsidRDefault="0078172F">
      <w:pPr>
        <w:pStyle w:val="StyleBulleted"/>
        <w:keepNext/>
        <w:keepLines/>
      </w:pPr>
      <w:r>
        <w:t>The requirements in terms of format and frequency for the exchange of information relating to LARF</w:t>
      </w:r>
      <w:r w:rsidR="00A11072">
        <w:t>;</w:t>
      </w:r>
    </w:p>
    <w:p w14:paraId="4E78FAE2" w14:textId="77777777" w:rsidR="0078172F" w:rsidRDefault="0078172F" w:rsidP="0078172F">
      <w:pPr>
        <w:pStyle w:val="StyleBulleted"/>
        <w:keepNext/>
        <w:keepLines/>
      </w:pPr>
      <w:r>
        <w:t>The requirements in terms of format and frequency for the exchange of information relating to Secured Capability;</w:t>
      </w:r>
    </w:p>
    <w:p w14:paraId="123DA1B2" w14:textId="77777777" w:rsidR="0078172F" w:rsidRDefault="0078172F" w:rsidP="0078172F">
      <w:pPr>
        <w:pStyle w:val="StyleBulleted"/>
        <w:keepNext/>
        <w:keepLines/>
      </w:pPr>
      <w:r>
        <w:t>How LARF should be calculated to ensure consistency across all TOs;</w:t>
      </w:r>
    </w:p>
    <w:p w14:paraId="6170EB39" w14:textId="77777777" w:rsidR="00A11072" w:rsidRDefault="0078172F">
      <w:pPr>
        <w:pStyle w:val="StyleBulleted"/>
        <w:keepNext/>
        <w:keepLines/>
      </w:pPr>
      <w:r>
        <w:t xml:space="preserve">How </w:t>
      </w:r>
      <w:r w:rsidR="0038419C">
        <w:t>s</w:t>
      </w:r>
      <w:r>
        <w:t xml:space="preserve">ecured </w:t>
      </w:r>
      <w:r w:rsidR="0038419C">
        <w:t>c</w:t>
      </w:r>
      <w:r>
        <w:t>apability should be calculated to ensure consistency across all TOs</w:t>
      </w:r>
      <w:r w:rsidR="00A11072">
        <w:t xml:space="preserve">; </w:t>
      </w:r>
      <w:r>
        <w:t>and</w:t>
      </w:r>
    </w:p>
    <w:p w14:paraId="43FCE770" w14:textId="77777777" w:rsidR="00A11072" w:rsidRDefault="00A11072">
      <w:pPr>
        <w:pStyle w:val="StyleBulleted"/>
        <w:keepNext/>
        <w:keepLines/>
      </w:pPr>
      <w:r>
        <w:t>the lines of communication to be used.</w:t>
      </w:r>
    </w:p>
    <w:p w14:paraId="58478595" w14:textId="77777777" w:rsidR="00A11072" w:rsidRDefault="00A11072">
      <w:pPr>
        <w:pStyle w:val="Heading2"/>
        <w:keepNext/>
        <w:keepLines/>
      </w:pPr>
      <w:r>
        <w:t>Background</w:t>
      </w:r>
    </w:p>
    <w:p w14:paraId="4ADC936C" w14:textId="77777777" w:rsidR="00A11072" w:rsidRDefault="00C978EE">
      <w:pPr>
        <w:pStyle w:val="Heading3"/>
        <w:keepLines/>
        <w:tabs>
          <w:tab w:val="clear" w:pos="0"/>
          <w:tab w:val="left" w:pos="851"/>
        </w:tabs>
        <w:ind w:left="851" w:hanging="851"/>
      </w:pPr>
      <w:r>
        <w:t xml:space="preserve">CUSC Section 15 details the User Commitment methodology that </w:t>
      </w:r>
      <w:r w:rsidR="00F97693">
        <w:t>NGESO</w:t>
      </w:r>
      <w:r w:rsidR="005C5910">
        <w:t xml:space="preserve"> </w:t>
      </w:r>
      <w:r>
        <w:t xml:space="preserve">shall use in connection offers to Users. The section covers both Securities and Liabilities. </w:t>
      </w:r>
      <w:proofErr w:type="gramStart"/>
      <w:r>
        <w:t>In order to</w:t>
      </w:r>
      <w:proofErr w:type="gramEnd"/>
      <w:r>
        <w:t xml:space="preserve"> calculate a User’s Securities and Liabilities </w:t>
      </w:r>
      <w:r w:rsidR="00F97693">
        <w:t>NGESO</w:t>
      </w:r>
      <w:r w:rsidR="005C5910">
        <w:t xml:space="preserve"> </w:t>
      </w:r>
      <w:r>
        <w:t>required certain information to be provided by the appropriate TO.</w:t>
      </w:r>
    </w:p>
    <w:p w14:paraId="0B107E77" w14:textId="77777777" w:rsidR="007503D7" w:rsidRPr="00F97693" w:rsidRDefault="007503D7" w:rsidP="007039B6">
      <w:pPr>
        <w:pStyle w:val="Heading3"/>
        <w:keepLines/>
        <w:tabs>
          <w:tab w:val="clear" w:pos="0"/>
          <w:tab w:val="num" w:pos="851"/>
        </w:tabs>
        <w:ind w:left="851" w:hanging="851"/>
      </w:pPr>
      <w:bookmarkStart w:id="10" w:name="_Ref91302534"/>
      <w:r w:rsidRPr="00F97693">
        <w:rPr>
          <w:rFonts w:ascii="Calibri" w:hAnsi="Calibri" w:cs="Calibri"/>
          <w:sz w:val="22"/>
          <w:szCs w:val="22"/>
        </w:rPr>
        <w:t xml:space="preserve">Under schedule 9 para 12.1 </w:t>
      </w:r>
      <w:r w:rsidR="004D79A8" w:rsidRPr="00F97693">
        <w:rPr>
          <w:rFonts w:ascii="Calibri" w:hAnsi="Calibri" w:cs="Calibri"/>
          <w:sz w:val="22"/>
          <w:szCs w:val="22"/>
        </w:rPr>
        <w:t>(a)(</w:t>
      </w:r>
      <w:proofErr w:type="gramStart"/>
      <w:r w:rsidR="004D79A8" w:rsidRPr="00F97693">
        <w:rPr>
          <w:rFonts w:ascii="Calibri" w:hAnsi="Calibri" w:cs="Calibri"/>
          <w:sz w:val="22"/>
          <w:szCs w:val="22"/>
        </w:rPr>
        <w:t>iii)</w:t>
      </w:r>
      <w:r w:rsidRPr="00F97693">
        <w:rPr>
          <w:rFonts w:ascii="Calibri" w:hAnsi="Calibri" w:cs="Calibri"/>
          <w:sz w:val="22"/>
          <w:szCs w:val="22"/>
        </w:rPr>
        <w:t>of</w:t>
      </w:r>
      <w:proofErr w:type="gramEnd"/>
      <w:r w:rsidRPr="00F97693">
        <w:rPr>
          <w:rFonts w:ascii="Calibri" w:hAnsi="Calibri" w:cs="Calibri"/>
          <w:sz w:val="22"/>
          <w:szCs w:val="22"/>
        </w:rPr>
        <w:t xml:space="preserve"> the STC a TO is obliged to provide ‘an assessment of the actual or potential for reuse and any strategic benefits provided as a percentage of the estimate provided’</w:t>
      </w:r>
      <w:r w:rsidR="004D79A8" w:rsidRPr="00F97693">
        <w:rPr>
          <w:rFonts w:ascii="Calibri" w:hAnsi="Calibri" w:cs="Calibri"/>
          <w:sz w:val="22"/>
          <w:szCs w:val="22"/>
        </w:rPr>
        <w:t xml:space="preserve"> in relation to the Attributable Works carried out by the TO under a </w:t>
      </w:r>
      <w:r w:rsidR="002C4FD3" w:rsidRPr="00F97693">
        <w:rPr>
          <w:rFonts w:ascii="Calibri" w:hAnsi="Calibri" w:cs="Calibri"/>
          <w:sz w:val="22"/>
          <w:szCs w:val="22"/>
        </w:rPr>
        <w:t>TO C</w:t>
      </w:r>
      <w:r w:rsidR="004D79A8" w:rsidRPr="00F97693">
        <w:rPr>
          <w:rFonts w:ascii="Calibri" w:hAnsi="Calibri" w:cs="Calibri"/>
          <w:sz w:val="22"/>
          <w:szCs w:val="22"/>
        </w:rPr>
        <w:t>on</w:t>
      </w:r>
      <w:r w:rsidR="00892CF8" w:rsidRPr="00F97693">
        <w:rPr>
          <w:rFonts w:ascii="Calibri" w:hAnsi="Calibri" w:cs="Calibri"/>
          <w:sz w:val="22"/>
          <w:szCs w:val="22"/>
        </w:rPr>
        <w:t>struction</w:t>
      </w:r>
      <w:r w:rsidR="004D79A8" w:rsidRPr="00F97693">
        <w:rPr>
          <w:rFonts w:ascii="Calibri" w:hAnsi="Calibri" w:cs="Calibri"/>
          <w:sz w:val="22"/>
          <w:szCs w:val="22"/>
        </w:rPr>
        <w:t xml:space="preserve"> </w:t>
      </w:r>
      <w:r w:rsidR="002C4FD3" w:rsidRPr="00F97693">
        <w:rPr>
          <w:rFonts w:ascii="Calibri" w:hAnsi="Calibri" w:cs="Calibri"/>
          <w:sz w:val="22"/>
          <w:szCs w:val="22"/>
        </w:rPr>
        <w:t>A</w:t>
      </w:r>
      <w:r w:rsidR="004D79A8" w:rsidRPr="00F97693">
        <w:rPr>
          <w:rFonts w:ascii="Calibri" w:hAnsi="Calibri" w:cs="Calibri"/>
          <w:sz w:val="22"/>
          <w:szCs w:val="22"/>
        </w:rPr>
        <w:t>greement</w:t>
      </w:r>
      <w:r w:rsidRPr="00F97693">
        <w:rPr>
          <w:rFonts w:ascii="Calibri" w:hAnsi="Calibri" w:cs="Calibri"/>
          <w:sz w:val="22"/>
          <w:szCs w:val="22"/>
        </w:rPr>
        <w:t>. This procedure standardises how that assessment is undertaken.</w:t>
      </w:r>
    </w:p>
    <w:p w14:paraId="12D041BF" w14:textId="77777777" w:rsidR="00A11072" w:rsidRDefault="00C978EE" w:rsidP="007039B6">
      <w:pPr>
        <w:pStyle w:val="Heading3"/>
        <w:keepLines/>
        <w:tabs>
          <w:tab w:val="clear" w:pos="0"/>
          <w:tab w:val="num" w:pos="851"/>
        </w:tabs>
        <w:ind w:left="851" w:hanging="851"/>
      </w:pPr>
      <w:r>
        <w:t xml:space="preserve">The information </w:t>
      </w:r>
      <w:proofErr w:type="gramStart"/>
      <w:r w:rsidR="007039B6">
        <w:t>from</w:t>
      </w:r>
      <w:r w:rsidR="004D79A8">
        <w:t xml:space="preserve"> </w:t>
      </w:r>
      <w:r w:rsidR="007039B6">
        <w:t xml:space="preserve"> a</w:t>
      </w:r>
      <w:proofErr w:type="gramEnd"/>
      <w:r>
        <w:t xml:space="preserve"> TO</w:t>
      </w:r>
      <w:r w:rsidR="007039B6">
        <w:t xml:space="preserve"> is required to calculate Attributable Liabilities and Securities</w:t>
      </w:r>
      <w:bookmarkEnd w:id="10"/>
      <w:r w:rsidR="007039B6">
        <w:t xml:space="preserve">. A User may choose to either Fix their Attributable Securities and </w:t>
      </w:r>
      <w:proofErr w:type="gramStart"/>
      <w:r w:rsidR="007039B6">
        <w:t>Liabilities, or</w:t>
      </w:r>
      <w:proofErr w:type="gramEnd"/>
      <w:r w:rsidR="007039B6">
        <w:t xml:space="preserve"> remain on Actual.</w:t>
      </w:r>
    </w:p>
    <w:p w14:paraId="5A76FDCC" w14:textId="77777777" w:rsidR="00A11072" w:rsidRDefault="007039B6">
      <w:pPr>
        <w:pStyle w:val="Heading3"/>
        <w:keepLines/>
        <w:tabs>
          <w:tab w:val="left" w:pos="851"/>
        </w:tabs>
        <w:ind w:left="851" w:hanging="851"/>
      </w:pPr>
      <w:r>
        <w:t xml:space="preserve">To calculate Attributable Securities and Liabilities, information </w:t>
      </w:r>
      <w:r w:rsidR="007503D7">
        <w:t xml:space="preserve">including the following </w:t>
      </w:r>
      <w:r>
        <w:t>is required from a TO</w:t>
      </w:r>
      <w:r w:rsidR="007503D7">
        <w:t>:</w:t>
      </w:r>
    </w:p>
    <w:p w14:paraId="21F36AE8" w14:textId="77777777" w:rsidR="00A11072" w:rsidRDefault="007039B6">
      <w:pPr>
        <w:keepNext/>
        <w:keepLines/>
        <w:numPr>
          <w:ilvl w:val="0"/>
          <w:numId w:val="20"/>
        </w:numPr>
        <w:tabs>
          <w:tab w:val="clear" w:pos="360"/>
          <w:tab w:val="num" w:pos="1440"/>
        </w:tabs>
        <w:ind w:left="1440"/>
        <w:jc w:val="both"/>
      </w:pPr>
      <w:r>
        <w:t>Local Asset Replacement Factor (LARF)</w:t>
      </w:r>
      <w:r w:rsidR="00A11072">
        <w:t>; and</w:t>
      </w:r>
    </w:p>
    <w:p w14:paraId="1258FA0F" w14:textId="77777777" w:rsidR="00A11072" w:rsidRDefault="007039B6">
      <w:pPr>
        <w:keepNext/>
        <w:keepLines/>
        <w:numPr>
          <w:ilvl w:val="0"/>
          <w:numId w:val="20"/>
        </w:numPr>
        <w:tabs>
          <w:tab w:val="clear" w:pos="360"/>
          <w:tab w:val="num" w:pos="1440"/>
        </w:tabs>
        <w:ind w:left="1440"/>
        <w:jc w:val="both"/>
      </w:pPr>
      <w:r>
        <w:t xml:space="preserve">Secured </w:t>
      </w:r>
      <w:r w:rsidR="0038419C">
        <w:t>c</w:t>
      </w:r>
      <w:r>
        <w:t>apability – to calculate Strategic Investment Factor (SIF)</w:t>
      </w:r>
      <w:r w:rsidR="0038419C">
        <w:t>. Calculation of secured capability by TOs is defined in section 3.4 below.</w:t>
      </w:r>
    </w:p>
    <w:p w14:paraId="7A7DD8A1" w14:textId="77777777" w:rsidR="005A26B1" w:rsidRDefault="005A26B1" w:rsidP="005A26B1">
      <w:pPr>
        <w:keepNext/>
        <w:keepLines/>
        <w:ind w:left="1440"/>
        <w:jc w:val="both"/>
      </w:pPr>
    </w:p>
    <w:p w14:paraId="48EC87C2" w14:textId="77777777" w:rsidR="00B2351B" w:rsidRDefault="00B2351B" w:rsidP="00B2351B">
      <w:pPr>
        <w:pStyle w:val="Heading3"/>
        <w:keepLines/>
        <w:tabs>
          <w:tab w:val="clear" w:pos="0"/>
          <w:tab w:val="left" w:pos="851"/>
        </w:tabs>
        <w:ind w:left="851" w:hanging="851"/>
      </w:pPr>
      <w:r w:rsidRPr="00B2351B">
        <w:lastRenderedPageBreak/>
        <w:t xml:space="preserve">The LARF is the factor representing the potential for reuse of each component within the Attributable Works as set out in the Notification of Fixed Cancellation Charge within an offer made by </w:t>
      </w:r>
      <w:r w:rsidR="00F97693">
        <w:t xml:space="preserve">NGESO </w:t>
      </w:r>
      <w:r w:rsidR="00DA39BA">
        <w:t>as the GB SO</w:t>
      </w:r>
      <w:r w:rsidRPr="00B2351B">
        <w:t xml:space="preserve"> to a User. It is also </w:t>
      </w:r>
      <w:proofErr w:type="gramStart"/>
      <w:r w:rsidRPr="00B2351B">
        <w:t>taken into account</w:t>
      </w:r>
      <w:proofErr w:type="gramEnd"/>
      <w:r w:rsidRPr="00B2351B">
        <w:t xml:space="preserve"> in the Actual Attributable Works Cancellation Charge at the time of cancellation.</w:t>
      </w:r>
    </w:p>
    <w:p w14:paraId="3520ED47" w14:textId="77777777" w:rsidR="00B2351B" w:rsidRDefault="00B2351B" w:rsidP="00B2351B">
      <w:pPr>
        <w:pStyle w:val="Heading3"/>
        <w:keepLines/>
        <w:tabs>
          <w:tab w:val="clear" w:pos="0"/>
          <w:tab w:val="left" w:pos="851"/>
        </w:tabs>
        <w:ind w:left="851" w:hanging="851"/>
      </w:pPr>
      <w:r>
        <w:t>The SIF is intended to reflect the situation where a TO invests in assets larger than required for a single User</w:t>
      </w:r>
      <w:r w:rsidR="007240DF">
        <w:t xml:space="preserve"> in isolation</w:t>
      </w:r>
      <w:r>
        <w:t xml:space="preserve"> and those assets may be shared either now, or in the future.</w:t>
      </w:r>
    </w:p>
    <w:p w14:paraId="4B3B816D" w14:textId="77777777" w:rsidR="00B2351B" w:rsidRDefault="00B2351B" w:rsidP="00B2351B">
      <w:pPr>
        <w:pStyle w:val="Heading3"/>
        <w:keepLines/>
        <w:tabs>
          <w:tab w:val="clear" w:pos="0"/>
          <w:tab w:val="left" w:pos="851"/>
        </w:tabs>
        <w:ind w:left="851" w:hanging="851"/>
      </w:pPr>
      <w:r>
        <w:t>CUSC defines the SIF as a factor calculated for each component within the Attributable Works as a ratio of the Transmission Entry Capacity</w:t>
      </w:r>
      <w:r w:rsidR="00B713A8">
        <w:t xml:space="preserve"> </w:t>
      </w:r>
      <w:r>
        <w:t>and/or Developer Capacity and/or Interconnector User Commitment Capacity sharing those Attributable Works against the secured capacity of the Transmission assets.</w:t>
      </w:r>
    </w:p>
    <w:p w14:paraId="44E11B1F" w14:textId="77777777" w:rsidR="00B2351B" w:rsidRDefault="00B713A8" w:rsidP="00B2351B">
      <w:pPr>
        <w:pStyle w:val="Heading3"/>
        <w:keepLines/>
        <w:tabs>
          <w:tab w:val="clear" w:pos="0"/>
          <w:tab w:val="left" w:pos="851"/>
        </w:tabs>
        <w:ind w:left="851" w:hanging="851"/>
      </w:pPr>
      <w:r>
        <w:t>Transmission Entry Capacity</w:t>
      </w:r>
      <w:r w:rsidR="001D41E5" w:rsidRPr="001D41E5">
        <w:t xml:space="preserve"> </w:t>
      </w:r>
      <w:r w:rsidR="001D41E5">
        <w:t>and/or Developer Capacity and/or Interconnector User Commitment Capacity</w:t>
      </w:r>
      <w:r>
        <w:t xml:space="preserve"> </w:t>
      </w:r>
      <w:r w:rsidR="00B2351B">
        <w:t xml:space="preserve">is within the Users contract, so to calculate the SIF, the </w:t>
      </w:r>
      <w:proofErr w:type="gramStart"/>
      <w:r w:rsidR="00B2351B">
        <w:t>TO should</w:t>
      </w:r>
      <w:proofErr w:type="gramEnd"/>
      <w:r w:rsidR="00B2351B">
        <w:t xml:space="preserve"> provide the secured capability of the assets.</w:t>
      </w:r>
    </w:p>
    <w:p w14:paraId="0ADA5D04" w14:textId="77777777" w:rsidR="00A11072" w:rsidRDefault="00A11072">
      <w:pPr>
        <w:pStyle w:val="Heading1"/>
        <w:keepLines/>
      </w:pPr>
      <w:r>
        <w:t>Key Definitions</w:t>
      </w:r>
    </w:p>
    <w:p w14:paraId="762F1361" w14:textId="77777777" w:rsidR="00A11072" w:rsidRDefault="00A11072">
      <w:pPr>
        <w:pStyle w:val="Heading2"/>
        <w:keepNext/>
        <w:keepLines/>
      </w:pPr>
      <w:r>
        <w:t>For the purposes of STCP 13-</w:t>
      </w:r>
      <w:r w:rsidR="007039B6">
        <w:t>2 SIF &amp; LARF Methodology</w:t>
      </w:r>
      <w:r>
        <w:t>:</w:t>
      </w:r>
    </w:p>
    <w:p w14:paraId="07076189" w14:textId="77777777" w:rsidR="00A11072" w:rsidRDefault="007039B6">
      <w:pPr>
        <w:pStyle w:val="Heading3"/>
        <w:keepLines/>
        <w:tabs>
          <w:tab w:val="left" w:pos="851"/>
        </w:tabs>
        <w:ind w:left="851" w:hanging="851"/>
      </w:pPr>
      <w:r>
        <w:rPr>
          <w:b/>
        </w:rPr>
        <w:t>Local Asset Reuse Factor (LARF)</w:t>
      </w:r>
      <w:r w:rsidR="00A11072">
        <w:t>.</w:t>
      </w:r>
      <w:r>
        <w:t xml:space="preserve"> As defined in CUSC section 15</w:t>
      </w:r>
    </w:p>
    <w:p w14:paraId="41356A75" w14:textId="77777777" w:rsidR="00A11072" w:rsidRPr="00892CF8" w:rsidRDefault="007039B6">
      <w:pPr>
        <w:pStyle w:val="Heading3"/>
        <w:keepLines/>
        <w:tabs>
          <w:tab w:val="left" w:pos="851"/>
        </w:tabs>
        <w:ind w:left="851" w:hanging="851"/>
      </w:pPr>
      <w:r>
        <w:rPr>
          <w:b/>
        </w:rPr>
        <w:t xml:space="preserve">Strategic Investment Factor (SIF): </w:t>
      </w:r>
      <w:r w:rsidR="00A11072">
        <w:rPr>
          <w:bCs/>
        </w:rPr>
        <w:t xml:space="preserve"> </w:t>
      </w:r>
      <w:r>
        <w:rPr>
          <w:bCs/>
        </w:rPr>
        <w:t>As defined in CUSC section 15</w:t>
      </w:r>
    </w:p>
    <w:p w14:paraId="3941F25B" w14:textId="77777777" w:rsidR="00892CF8" w:rsidRDefault="00892CF8" w:rsidP="00892CF8">
      <w:pPr>
        <w:pStyle w:val="Heading3"/>
      </w:pPr>
      <w:r w:rsidRPr="00583094">
        <w:rPr>
          <w:b/>
        </w:rPr>
        <w:t>Attributable Works</w:t>
      </w:r>
      <w:r w:rsidRPr="00892CF8">
        <w:rPr>
          <w:b/>
        </w:rPr>
        <w:t xml:space="preserve">: </w:t>
      </w:r>
      <w:r w:rsidRPr="00583094">
        <w:t>As defined in the STC schedule 9</w:t>
      </w:r>
      <w:r w:rsidRPr="00892CF8">
        <w:rPr>
          <w:b/>
        </w:rPr>
        <w:t xml:space="preserve"> </w:t>
      </w:r>
      <w:r>
        <w:t>in relation to the</w:t>
      </w:r>
      <w:r w:rsidR="005C5910">
        <w:t xml:space="preserve"> ESO with whom </w:t>
      </w:r>
      <w:proofErr w:type="gramStart"/>
      <w:r w:rsidR="005C5910">
        <w:t xml:space="preserve">a </w:t>
      </w:r>
      <w:r>
        <w:t xml:space="preserve"> </w:t>
      </w:r>
      <w:r w:rsidR="00620B02">
        <w:t>TO</w:t>
      </w:r>
      <w:proofErr w:type="gramEnd"/>
      <w:r w:rsidR="00620B02">
        <w:t xml:space="preserve"> Construction Agreement</w:t>
      </w:r>
      <w:r w:rsidR="005C5910">
        <w:t xml:space="preserve"> is entered and detailed in the agreed Appendix of such an agreement</w:t>
      </w:r>
    </w:p>
    <w:p w14:paraId="31FB5D75" w14:textId="77777777" w:rsidR="00A11072" w:rsidRDefault="00A11072">
      <w:pPr>
        <w:pStyle w:val="Heading1"/>
        <w:keepLines/>
      </w:pPr>
      <w:r>
        <w:t>Procedure</w:t>
      </w:r>
    </w:p>
    <w:p w14:paraId="133D2786" w14:textId="77777777" w:rsidR="00A11072" w:rsidRDefault="00B2351B">
      <w:pPr>
        <w:pStyle w:val="Heading2"/>
        <w:keepNext/>
        <w:keepLines/>
      </w:pPr>
      <w:r>
        <w:t xml:space="preserve">LARF </w:t>
      </w:r>
      <w:r w:rsidR="00073E0A">
        <w:t xml:space="preserve">TO Data Requirements to </w:t>
      </w:r>
      <w:r w:rsidR="00DA39BA">
        <w:t>the</w:t>
      </w:r>
      <w:r w:rsidR="009C7CA9">
        <w:t xml:space="preserve"> </w:t>
      </w:r>
      <w:r w:rsidR="00F97693">
        <w:t>NGESO</w:t>
      </w:r>
    </w:p>
    <w:p w14:paraId="2C22073D" w14:textId="77777777" w:rsidR="00A11072" w:rsidRDefault="00073E0A" w:rsidP="00073E0A">
      <w:pPr>
        <w:pStyle w:val="Heading3"/>
        <w:keepLines/>
        <w:tabs>
          <w:tab w:val="left" w:pos="851"/>
        </w:tabs>
        <w:ind w:left="851" w:hanging="851"/>
      </w:pPr>
      <w:r w:rsidRPr="00073E0A">
        <w:t>The LARF is provided by each TO for each component of the Attributable Works</w:t>
      </w:r>
      <w:r w:rsidR="0038419C">
        <w:t xml:space="preserve">, where </w:t>
      </w:r>
      <w:proofErr w:type="gramStart"/>
      <w:r w:rsidR="0038419C">
        <w:t xml:space="preserve">a </w:t>
      </w:r>
      <w:r w:rsidR="00184690" w:rsidRPr="00073E0A">
        <w:t xml:space="preserve"> </w:t>
      </w:r>
      <w:r w:rsidRPr="00073E0A">
        <w:t>component</w:t>
      </w:r>
      <w:proofErr w:type="gramEnd"/>
      <w:r w:rsidRPr="00073E0A">
        <w:t xml:space="preserve"> </w:t>
      </w:r>
      <w:r w:rsidR="0038419C">
        <w:t xml:space="preserve">is a TO </w:t>
      </w:r>
      <w:r w:rsidRPr="00073E0A">
        <w:t xml:space="preserve">scheme </w:t>
      </w:r>
      <w:r w:rsidR="0038419C">
        <w:t>to deliver assets on the system</w:t>
      </w:r>
      <w:r w:rsidR="00892CF8">
        <w:t xml:space="preserve"> in relation to a </w:t>
      </w:r>
      <w:r w:rsidR="00D27D3E">
        <w:t>TO C</w:t>
      </w:r>
      <w:r w:rsidR="00892CF8">
        <w:t xml:space="preserve">onstruction </w:t>
      </w:r>
      <w:r w:rsidR="00D27D3E">
        <w:t>A</w:t>
      </w:r>
      <w:r w:rsidR="00892CF8">
        <w:t>greement</w:t>
      </w:r>
      <w:r w:rsidRPr="00073E0A">
        <w:t xml:space="preserve">. </w:t>
      </w:r>
      <w:r w:rsidR="0038419C">
        <w:t>W</w:t>
      </w:r>
      <w:r w:rsidRPr="00073E0A">
        <w:t xml:space="preserve">here a scheme covers both Attributable and Wider Works, this should be split into two or more components to provide </w:t>
      </w:r>
      <w:r w:rsidR="0038419C">
        <w:t>the System Operator</w:t>
      </w:r>
      <w:r w:rsidRPr="00073E0A">
        <w:t xml:space="preserve"> with a LARF for each set of attributable wo</w:t>
      </w:r>
      <w:r>
        <w:t>rks relating to each User offer</w:t>
      </w:r>
      <w:r w:rsidR="00A11072">
        <w:t xml:space="preserve">. </w:t>
      </w:r>
    </w:p>
    <w:p w14:paraId="307C748C" w14:textId="77777777" w:rsidR="00073E0A" w:rsidRDefault="00184690" w:rsidP="00073E0A">
      <w:pPr>
        <w:pStyle w:val="Heading3"/>
        <w:keepLines/>
        <w:tabs>
          <w:tab w:val="left" w:pos="851"/>
        </w:tabs>
        <w:ind w:left="851" w:hanging="851"/>
      </w:pPr>
      <w:r>
        <w:t>T</w:t>
      </w:r>
      <w:r w:rsidRPr="00073E0A">
        <w:t xml:space="preserve">he </w:t>
      </w:r>
      <w:r w:rsidR="00073E0A" w:rsidRPr="00073E0A">
        <w:t xml:space="preserve">LARF is provided at the time of the original application. It will only be reviewed and revised if </w:t>
      </w:r>
      <w:proofErr w:type="gramStart"/>
      <w:r w:rsidR="00073E0A" w:rsidRPr="00073E0A">
        <w:t>necessary</w:t>
      </w:r>
      <w:proofErr w:type="gramEnd"/>
      <w:r w:rsidR="00073E0A" w:rsidRPr="00073E0A">
        <w:t xml:space="preserve"> at the time a new construction agreement is agreed (e.g. via a Modification Application). The TO will also review and revise</w:t>
      </w:r>
      <w:r>
        <w:t xml:space="preserve"> if </w:t>
      </w:r>
      <w:proofErr w:type="gramStart"/>
      <w:r>
        <w:t>necessary</w:t>
      </w:r>
      <w:proofErr w:type="gramEnd"/>
      <w:r w:rsidR="00073E0A" w:rsidRPr="00073E0A">
        <w:t xml:space="preserve"> the LARF when components are changed within a scheme due to either additional contracted Users or termination of Users to that scheme</w:t>
      </w:r>
      <w:r w:rsidR="0038419C">
        <w:t>, or where there is a significant change in forecast expenditure</w:t>
      </w:r>
      <w:r w:rsidR="00073E0A" w:rsidRPr="00073E0A">
        <w:t xml:space="preserve">. Each LARF is a single figure to cover the life of a scheme from acceptance to completion. In </w:t>
      </w:r>
      <w:proofErr w:type="gramStart"/>
      <w:r w:rsidR="00073E0A" w:rsidRPr="00073E0A">
        <w:t>addition</w:t>
      </w:r>
      <w:proofErr w:type="gramEnd"/>
      <w:r w:rsidR="00073E0A" w:rsidRPr="00073E0A">
        <w:t xml:space="preserve"> at the time of cancellation reconciliation will be provided to reflect the actual value of assets able to be reused.</w:t>
      </w:r>
    </w:p>
    <w:p w14:paraId="318FD9FB" w14:textId="77777777" w:rsidR="00A11072" w:rsidRDefault="00073E0A">
      <w:pPr>
        <w:pStyle w:val="Heading2"/>
        <w:keepNext/>
        <w:keepLines/>
      </w:pPr>
      <w:bookmarkStart w:id="11" w:name="_Ref91303947"/>
      <w:r>
        <w:t>TO Methodology for Calculation of LARF</w:t>
      </w:r>
    </w:p>
    <w:p w14:paraId="76AA31B8" w14:textId="77777777" w:rsidR="00080647" w:rsidRDefault="00080647" w:rsidP="00080647">
      <w:pPr>
        <w:pStyle w:val="Heading3"/>
        <w:keepLines/>
        <w:tabs>
          <w:tab w:val="left" w:pos="851"/>
        </w:tabs>
        <w:ind w:left="851" w:hanging="851"/>
      </w:pPr>
      <w:r>
        <w:t>To calculate the LARF, for each 6 monthly period of a scheme, the Reusable Asset Value and Cumulative Scheme Cost are forecast and the LARF is calculated as the sum of the Reusable Asset Values across the life of the scheme divided by the sum of the Cumulative Scheme Cost across the life of the scheme.</w:t>
      </w:r>
    </w:p>
    <w:p w14:paraId="7A42613E" w14:textId="77777777" w:rsidR="00080647" w:rsidRDefault="00080647" w:rsidP="00080647">
      <w:pPr>
        <w:pStyle w:val="Heading3"/>
        <w:keepLines/>
        <w:tabs>
          <w:tab w:val="left" w:pos="851"/>
        </w:tabs>
        <w:ind w:left="851" w:hanging="851"/>
      </w:pPr>
      <w:r w:rsidRPr="00080647">
        <w:rPr>
          <w:b/>
        </w:rPr>
        <w:t>Cumulative Scheme Costs:</w:t>
      </w:r>
      <w:r>
        <w:t xml:space="preserve"> This is based on the forecast </w:t>
      </w:r>
      <w:r w:rsidR="0038419C">
        <w:t xml:space="preserve">cumulative </w:t>
      </w:r>
      <w:r>
        <w:t xml:space="preserve">spend, including any committed spend, </w:t>
      </w:r>
      <w:r w:rsidR="0038419C">
        <w:t xml:space="preserve">made up to and including </w:t>
      </w:r>
      <w:r>
        <w:t xml:space="preserve">any </w:t>
      </w:r>
      <w:proofErr w:type="gramStart"/>
      <w:r>
        <w:t>six month</w:t>
      </w:r>
      <w:proofErr w:type="gramEnd"/>
      <w:r>
        <w:t xml:space="preserve"> period (</w:t>
      </w:r>
      <w:r w:rsidR="0038419C">
        <w:t>noting that</w:t>
      </w:r>
      <w:r>
        <w:t xml:space="preserve"> assets are included once a contract has been placed with a manufacturer)</w:t>
      </w:r>
    </w:p>
    <w:p w14:paraId="5F997C09" w14:textId="77777777" w:rsidR="00080647" w:rsidRDefault="00080647" w:rsidP="00080647">
      <w:pPr>
        <w:pStyle w:val="Heading3"/>
        <w:keepLines/>
        <w:tabs>
          <w:tab w:val="left" w:pos="851"/>
        </w:tabs>
        <w:ind w:left="851" w:hanging="851"/>
      </w:pPr>
      <w:r w:rsidRPr="00080647">
        <w:rPr>
          <w:b/>
        </w:rPr>
        <w:lastRenderedPageBreak/>
        <w:t>Reusable Asset Value:</w:t>
      </w:r>
      <w:r>
        <w:t xml:space="preserve"> This is calculated for each </w:t>
      </w:r>
      <w:proofErr w:type="gramStart"/>
      <w:r>
        <w:t>six month</w:t>
      </w:r>
      <w:proofErr w:type="gramEnd"/>
      <w:r>
        <w:t xml:space="preserve"> period. It is the sum of the Reusable Asset Value of each individual Asset, or Asset Type making up a scheme. Each Reusable Asset Value is calculated as follow: -</w:t>
      </w:r>
    </w:p>
    <w:p w14:paraId="1E38507F" w14:textId="77777777" w:rsidR="00080647" w:rsidRDefault="00080647" w:rsidP="00A1791A">
      <w:pPr>
        <w:pStyle w:val="Heading3"/>
        <w:keepLines/>
        <w:numPr>
          <w:ilvl w:val="0"/>
          <w:numId w:val="0"/>
        </w:numPr>
      </w:pPr>
      <w:proofErr w:type="spellStart"/>
      <w:r>
        <w:t>ReAV</w:t>
      </w:r>
      <w:proofErr w:type="spellEnd"/>
      <w:r>
        <w:t xml:space="preserve"> = GCA x PACF x </w:t>
      </w:r>
      <w:proofErr w:type="spellStart"/>
      <w:r>
        <w:t>ReF</w:t>
      </w:r>
      <w:proofErr w:type="spellEnd"/>
      <w:r>
        <w:t xml:space="preserve"> - (Rm + Tr + St + Mt)</w:t>
      </w:r>
    </w:p>
    <w:p w14:paraId="7174C8D6" w14:textId="77777777" w:rsidR="00080647" w:rsidRDefault="00080647" w:rsidP="00080647">
      <w:pPr>
        <w:pStyle w:val="Heading3"/>
        <w:keepLines/>
        <w:tabs>
          <w:tab w:val="left" w:pos="851"/>
        </w:tabs>
        <w:ind w:left="851" w:hanging="851"/>
      </w:pPr>
      <w:r>
        <w:t>Where:</w:t>
      </w:r>
    </w:p>
    <w:p w14:paraId="2849BC7E" w14:textId="77777777" w:rsidR="00080647" w:rsidRDefault="00080647" w:rsidP="00080647">
      <w:pPr>
        <w:pStyle w:val="Heading3"/>
        <w:keepLines/>
        <w:numPr>
          <w:ilvl w:val="0"/>
          <w:numId w:val="0"/>
        </w:numPr>
        <w:tabs>
          <w:tab w:val="left" w:pos="851"/>
        </w:tabs>
        <w:spacing w:before="0" w:after="0"/>
        <w:ind w:left="851"/>
      </w:pPr>
      <w:proofErr w:type="spellStart"/>
      <w:r>
        <w:t>ReAV</w:t>
      </w:r>
      <w:proofErr w:type="spellEnd"/>
      <w:r>
        <w:tab/>
      </w:r>
      <w:proofErr w:type="spellStart"/>
      <w:r>
        <w:t>ReUsable</w:t>
      </w:r>
      <w:proofErr w:type="spellEnd"/>
      <w:r>
        <w:t xml:space="preserve"> Asset Value</w:t>
      </w:r>
    </w:p>
    <w:p w14:paraId="2FD10644" w14:textId="77777777" w:rsidR="00080647" w:rsidRDefault="00080647" w:rsidP="00080647">
      <w:pPr>
        <w:pStyle w:val="Heading3"/>
        <w:keepLines/>
        <w:numPr>
          <w:ilvl w:val="0"/>
          <w:numId w:val="0"/>
        </w:numPr>
        <w:tabs>
          <w:tab w:val="left" w:pos="851"/>
        </w:tabs>
        <w:spacing w:before="0" w:after="0"/>
        <w:ind w:left="851"/>
      </w:pPr>
      <w:r>
        <w:t>GCA</w:t>
      </w:r>
      <w:r>
        <w:tab/>
        <w:t>Gross Cost of Asset</w:t>
      </w:r>
    </w:p>
    <w:p w14:paraId="00EA260A" w14:textId="77777777" w:rsidR="00080647" w:rsidRDefault="00080647" w:rsidP="00080647">
      <w:pPr>
        <w:pStyle w:val="Heading3"/>
        <w:keepLines/>
        <w:numPr>
          <w:ilvl w:val="0"/>
          <w:numId w:val="0"/>
        </w:numPr>
        <w:tabs>
          <w:tab w:val="left" w:pos="851"/>
        </w:tabs>
        <w:spacing w:before="0" w:after="0"/>
        <w:ind w:left="851"/>
      </w:pPr>
      <w:r>
        <w:t>PACF</w:t>
      </w:r>
      <w:r>
        <w:tab/>
        <w:t>Physical Asset Cost Factor</w:t>
      </w:r>
    </w:p>
    <w:p w14:paraId="31C1FE1D" w14:textId="77777777" w:rsidR="00080647" w:rsidRDefault="00080647" w:rsidP="00080647">
      <w:pPr>
        <w:pStyle w:val="Heading3"/>
        <w:keepLines/>
        <w:numPr>
          <w:ilvl w:val="0"/>
          <w:numId w:val="0"/>
        </w:numPr>
        <w:tabs>
          <w:tab w:val="left" w:pos="851"/>
        </w:tabs>
        <w:spacing w:before="0" w:after="0"/>
        <w:ind w:left="851"/>
      </w:pPr>
      <w:proofErr w:type="spellStart"/>
      <w:r>
        <w:t>ReF</w:t>
      </w:r>
      <w:proofErr w:type="spellEnd"/>
      <w:r>
        <w:tab/>
        <w:t>Reusability Factor</w:t>
      </w:r>
    </w:p>
    <w:p w14:paraId="7A3E6604" w14:textId="77777777" w:rsidR="00080647" w:rsidRDefault="00080647" w:rsidP="00080647">
      <w:pPr>
        <w:pStyle w:val="Heading3"/>
        <w:keepLines/>
        <w:numPr>
          <w:ilvl w:val="0"/>
          <w:numId w:val="0"/>
        </w:numPr>
        <w:tabs>
          <w:tab w:val="left" w:pos="851"/>
        </w:tabs>
        <w:spacing w:before="0" w:after="0"/>
        <w:ind w:left="851"/>
      </w:pPr>
      <w:r>
        <w:t>St</w:t>
      </w:r>
      <w:r>
        <w:tab/>
        <w:t>Storage Costs</w:t>
      </w:r>
    </w:p>
    <w:p w14:paraId="46DC97BC" w14:textId="77777777" w:rsidR="00080647" w:rsidRDefault="00080647" w:rsidP="00080647">
      <w:pPr>
        <w:pStyle w:val="Heading3"/>
        <w:keepLines/>
        <w:numPr>
          <w:ilvl w:val="0"/>
          <w:numId w:val="0"/>
        </w:numPr>
        <w:tabs>
          <w:tab w:val="left" w:pos="851"/>
        </w:tabs>
        <w:spacing w:before="0" w:after="0"/>
        <w:ind w:left="851"/>
      </w:pPr>
      <w:r>
        <w:t>Mt</w:t>
      </w:r>
      <w:r>
        <w:tab/>
        <w:t>Maintenance Costs</w:t>
      </w:r>
    </w:p>
    <w:p w14:paraId="17B5D54D" w14:textId="77777777" w:rsidR="00080647" w:rsidRDefault="00080647" w:rsidP="00080647">
      <w:pPr>
        <w:pStyle w:val="Heading3"/>
        <w:keepLines/>
        <w:numPr>
          <w:ilvl w:val="0"/>
          <w:numId w:val="0"/>
        </w:numPr>
        <w:tabs>
          <w:tab w:val="left" w:pos="851"/>
        </w:tabs>
        <w:spacing w:before="0" w:after="0"/>
        <w:ind w:left="851"/>
      </w:pPr>
      <w:r>
        <w:t>Rm</w:t>
      </w:r>
      <w:r>
        <w:tab/>
        <w:t>Removal Costs</w:t>
      </w:r>
    </w:p>
    <w:p w14:paraId="35C4A1D2" w14:textId="77777777" w:rsidR="00080647" w:rsidRDefault="00080647" w:rsidP="00080647">
      <w:pPr>
        <w:pStyle w:val="Heading3"/>
        <w:keepLines/>
        <w:numPr>
          <w:ilvl w:val="0"/>
          <w:numId w:val="0"/>
        </w:numPr>
        <w:tabs>
          <w:tab w:val="left" w:pos="851"/>
        </w:tabs>
        <w:spacing w:before="0" w:after="0"/>
        <w:ind w:left="851"/>
      </w:pPr>
      <w:r>
        <w:t>Tr</w:t>
      </w:r>
      <w:r>
        <w:tab/>
        <w:t>Transport Costs</w:t>
      </w:r>
    </w:p>
    <w:p w14:paraId="5380CDA1" w14:textId="77777777" w:rsidR="00080647" w:rsidRDefault="00080647" w:rsidP="00080647">
      <w:pPr>
        <w:pStyle w:val="Heading3"/>
        <w:keepLines/>
        <w:tabs>
          <w:tab w:val="left" w:pos="851"/>
        </w:tabs>
        <w:ind w:left="851" w:hanging="851"/>
      </w:pPr>
      <w:r>
        <w:t>The calculation of each component shall be on the following basis</w:t>
      </w:r>
    </w:p>
    <w:p w14:paraId="0F5D7940" w14:textId="77777777" w:rsidR="00080647" w:rsidRDefault="00080647" w:rsidP="00080647">
      <w:pPr>
        <w:pStyle w:val="Heading3"/>
        <w:keepLines/>
        <w:tabs>
          <w:tab w:val="left" w:pos="851"/>
        </w:tabs>
        <w:ind w:left="851" w:hanging="851"/>
      </w:pPr>
      <w:r w:rsidRPr="00080647">
        <w:rPr>
          <w:b/>
        </w:rPr>
        <w:t>Physical Asset Cost Factor:</w:t>
      </w:r>
      <w:r>
        <w:t xml:space="preserve"> This factor is intended to remove any costs associated with the procurement and installation of an asset and leave just the cost of the physical asset. To calculate this factor a TO will remove from cost items including (but not limited to): -</w:t>
      </w:r>
    </w:p>
    <w:p w14:paraId="100144F9" w14:textId="77777777" w:rsidR="00080647" w:rsidRDefault="00080647" w:rsidP="00080647">
      <w:pPr>
        <w:pStyle w:val="Heading3"/>
        <w:keepLines/>
        <w:numPr>
          <w:ilvl w:val="0"/>
          <w:numId w:val="43"/>
        </w:numPr>
        <w:tabs>
          <w:tab w:val="left" w:pos="851"/>
        </w:tabs>
        <w:spacing w:before="0" w:after="0"/>
      </w:pPr>
      <w:r>
        <w:t>Design Costs</w:t>
      </w:r>
    </w:p>
    <w:p w14:paraId="1BBFCB31" w14:textId="77777777" w:rsidR="00080647" w:rsidRDefault="00080647" w:rsidP="00080647">
      <w:pPr>
        <w:pStyle w:val="Heading3"/>
        <w:keepLines/>
        <w:numPr>
          <w:ilvl w:val="0"/>
          <w:numId w:val="43"/>
        </w:numPr>
        <w:tabs>
          <w:tab w:val="left" w:pos="851"/>
        </w:tabs>
        <w:spacing w:before="0" w:after="0"/>
      </w:pPr>
      <w:r>
        <w:t>Overheads</w:t>
      </w:r>
    </w:p>
    <w:p w14:paraId="27E2DC43" w14:textId="77777777" w:rsidR="00080647" w:rsidRDefault="00080647" w:rsidP="00080647">
      <w:pPr>
        <w:pStyle w:val="Heading3"/>
        <w:keepLines/>
        <w:numPr>
          <w:ilvl w:val="0"/>
          <w:numId w:val="43"/>
        </w:numPr>
        <w:tabs>
          <w:tab w:val="left" w:pos="851"/>
        </w:tabs>
        <w:spacing w:before="0" w:after="0"/>
      </w:pPr>
      <w:r>
        <w:t>Planning &amp; Consent Costs</w:t>
      </w:r>
    </w:p>
    <w:p w14:paraId="4528B86D" w14:textId="77777777" w:rsidR="00080647" w:rsidRDefault="00080647" w:rsidP="00080647">
      <w:pPr>
        <w:pStyle w:val="Heading3"/>
        <w:keepLines/>
        <w:numPr>
          <w:ilvl w:val="0"/>
          <w:numId w:val="43"/>
        </w:numPr>
        <w:tabs>
          <w:tab w:val="left" w:pos="851"/>
        </w:tabs>
        <w:spacing w:before="0" w:after="0"/>
      </w:pPr>
      <w:r>
        <w:t>Procurement Costs</w:t>
      </w:r>
    </w:p>
    <w:p w14:paraId="46380F61" w14:textId="77777777" w:rsidR="00080647" w:rsidRDefault="00080647" w:rsidP="00080647">
      <w:pPr>
        <w:pStyle w:val="Heading3"/>
        <w:keepLines/>
        <w:numPr>
          <w:ilvl w:val="0"/>
          <w:numId w:val="43"/>
        </w:numPr>
        <w:tabs>
          <w:tab w:val="left" w:pos="851"/>
        </w:tabs>
        <w:spacing w:before="0" w:after="0"/>
      </w:pPr>
      <w:r>
        <w:t>Transportation Costs</w:t>
      </w:r>
    </w:p>
    <w:p w14:paraId="6FB2D7A6" w14:textId="77777777" w:rsidR="00080647" w:rsidRDefault="00080647" w:rsidP="00080647">
      <w:pPr>
        <w:pStyle w:val="Heading3"/>
        <w:keepLines/>
        <w:numPr>
          <w:ilvl w:val="0"/>
          <w:numId w:val="43"/>
        </w:numPr>
        <w:tabs>
          <w:tab w:val="left" w:pos="851"/>
        </w:tabs>
        <w:spacing w:before="0" w:after="0"/>
      </w:pPr>
      <w:r>
        <w:t>Installation Costs</w:t>
      </w:r>
    </w:p>
    <w:p w14:paraId="3B07EC39" w14:textId="77777777" w:rsidR="00080647" w:rsidRDefault="00080647" w:rsidP="00080647">
      <w:pPr>
        <w:pStyle w:val="Heading3"/>
        <w:keepLines/>
        <w:tabs>
          <w:tab w:val="left" w:pos="851"/>
        </w:tabs>
        <w:ind w:left="851" w:hanging="851"/>
      </w:pPr>
      <w:r w:rsidRPr="00080647">
        <w:rPr>
          <w:b/>
        </w:rPr>
        <w:t>Note 1:</w:t>
      </w:r>
      <w:r>
        <w:t xml:space="preserve"> The factor may vary over the life of a project </w:t>
      </w:r>
      <w:proofErr w:type="gramStart"/>
      <w:r>
        <w:t>e.g.</w:t>
      </w:r>
      <w:proofErr w:type="gramEnd"/>
      <w:r>
        <w:t xml:space="preserve"> once installed additional costs may have been added to the book cost resulting in a lower factor.</w:t>
      </w:r>
    </w:p>
    <w:p w14:paraId="39FE165B" w14:textId="77777777" w:rsidR="00080647" w:rsidRDefault="00080647" w:rsidP="00080647">
      <w:pPr>
        <w:pStyle w:val="Heading3"/>
        <w:keepLines/>
        <w:tabs>
          <w:tab w:val="left" w:pos="851"/>
        </w:tabs>
        <w:ind w:left="851" w:hanging="851"/>
      </w:pPr>
      <w:r w:rsidRPr="00080647">
        <w:rPr>
          <w:b/>
        </w:rPr>
        <w:t>Note 2:</w:t>
      </w:r>
      <w:r>
        <w:t xml:space="preserve"> Depending on a TOs procurement policy some items (</w:t>
      </w:r>
      <w:proofErr w:type="gramStart"/>
      <w:r>
        <w:t>e.g.</w:t>
      </w:r>
      <w:proofErr w:type="gramEnd"/>
      <w:r>
        <w:t xml:space="preserve"> planning and consenting) may not be included in the cost of an individual Asset, instead appearing as a separate line in a scheme. Costs should only be included in this factor where </w:t>
      </w:r>
      <w:r w:rsidR="00184690">
        <w:t xml:space="preserve">they </w:t>
      </w:r>
      <w:r>
        <w:t>have been included in the costs of that Asset.</w:t>
      </w:r>
    </w:p>
    <w:p w14:paraId="63AC7E1E" w14:textId="77777777" w:rsidR="00080647" w:rsidRDefault="00080647" w:rsidP="00080647">
      <w:pPr>
        <w:pStyle w:val="Heading3"/>
        <w:keepLines/>
        <w:tabs>
          <w:tab w:val="left" w:pos="851"/>
        </w:tabs>
        <w:ind w:left="851" w:hanging="851"/>
      </w:pPr>
      <w:r w:rsidRPr="00080647">
        <w:rPr>
          <w:b/>
        </w:rPr>
        <w:t>Reusability Factor:</w:t>
      </w:r>
      <w:r>
        <w:t xml:space="preserve"> This is either 1 or 0 and is to reflect if it is economically possible to reuse an asset or not. As above it may vary pre/post installation </w:t>
      </w:r>
      <w:proofErr w:type="gramStart"/>
      <w:r>
        <w:t>e.g.</w:t>
      </w:r>
      <w:proofErr w:type="gramEnd"/>
      <w:r>
        <w:t xml:space="preserve"> some assets are easily reusable if unused, so would be 1, but once used, recovery costs make them uneconomic to reuse, so would be zero. In considering whether an asset can be re-used the following may be </w:t>
      </w:r>
      <w:proofErr w:type="gramStart"/>
      <w:r>
        <w:t>taken into account</w:t>
      </w:r>
      <w:proofErr w:type="gramEnd"/>
      <w:r>
        <w:t>: -</w:t>
      </w:r>
    </w:p>
    <w:p w14:paraId="6B6F35AA" w14:textId="77777777" w:rsidR="00080647" w:rsidRDefault="00080647" w:rsidP="00080647">
      <w:pPr>
        <w:pStyle w:val="Heading3"/>
        <w:keepLines/>
        <w:numPr>
          <w:ilvl w:val="0"/>
          <w:numId w:val="44"/>
        </w:numPr>
        <w:tabs>
          <w:tab w:val="left" w:pos="851"/>
        </w:tabs>
        <w:spacing w:before="0" w:after="0"/>
      </w:pPr>
      <w:r>
        <w:t xml:space="preserve">Can an asset </w:t>
      </w:r>
      <w:proofErr w:type="gramStart"/>
      <w:r>
        <w:t>be economically be</w:t>
      </w:r>
      <w:proofErr w:type="gramEnd"/>
      <w:r>
        <w:t xml:space="preserve"> recovered (e.g. is the cost of removal, transport and storage in excess of the asset value)</w:t>
      </w:r>
    </w:p>
    <w:p w14:paraId="246AA2C3" w14:textId="77777777" w:rsidR="00080647" w:rsidRDefault="00080647" w:rsidP="00080647">
      <w:pPr>
        <w:pStyle w:val="Heading3"/>
        <w:keepLines/>
        <w:numPr>
          <w:ilvl w:val="0"/>
          <w:numId w:val="44"/>
        </w:numPr>
        <w:tabs>
          <w:tab w:val="left" w:pos="851"/>
        </w:tabs>
        <w:spacing w:before="0" w:after="0"/>
      </w:pPr>
      <w:r>
        <w:t>How often does a TO use this asset (</w:t>
      </w:r>
      <w:proofErr w:type="gramStart"/>
      <w:r>
        <w:t>e.g.</w:t>
      </w:r>
      <w:proofErr w:type="gramEnd"/>
      <w:r>
        <w:t xml:space="preserve"> if put in store </w:t>
      </w:r>
      <w:r w:rsidR="00EA12D6">
        <w:t>would be uneconomic, or if three is not likely to be demand for that asset type in the foreseeable future</w:t>
      </w:r>
      <w:r>
        <w:t>)</w:t>
      </w:r>
    </w:p>
    <w:p w14:paraId="29F2CAD0" w14:textId="77777777" w:rsidR="00080647" w:rsidRDefault="00080647" w:rsidP="00080647">
      <w:pPr>
        <w:pStyle w:val="Heading3"/>
        <w:keepLines/>
        <w:numPr>
          <w:ilvl w:val="0"/>
          <w:numId w:val="44"/>
        </w:numPr>
        <w:tabs>
          <w:tab w:val="left" w:pos="851"/>
        </w:tabs>
        <w:spacing w:before="0" w:after="0"/>
      </w:pPr>
      <w:r>
        <w:t>What is the obsolescence of the asset (e.g. if a similar asset was ordered today, it is compatible with the asset</w:t>
      </w:r>
      <w:proofErr w:type="gramStart"/>
      <w:r>
        <w:t>)</w:t>
      </w:r>
      <w:proofErr w:type="gramEnd"/>
    </w:p>
    <w:p w14:paraId="625B5B56" w14:textId="77777777" w:rsidR="00080647" w:rsidRDefault="00080647" w:rsidP="00080647">
      <w:pPr>
        <w:pStyle w:val="Heading3"/>
        <w:keepLines/>
        <w:numPr>
          <w:ilvl w:val="0"/>
          <w:numId w:val="44"/>
        </w:numPr>
        <w:tabs>
          <w:tab w:val="left" w:pos="851"/>
        </w:tabs>
        <w:spacing w:before="0" w:after="0"/>
      </w:pPr>
      <w:r>
        <w:t>Is the asset of a unique design for a specific project/location</w:t>
      </w:r>
    </w:p>
    <w:p w14:paraId="65CBE0E9" w14:textId="77777777" w:rsidR="00080647" w:rsidRDefault="00080647" w:rsidP="00080647">
      <w:pPr>
        <w:pStyle w:val="Heading3"/>
        <w:keepLines/>
        <w:tabs>
          <w:tab w:val="left" w:pos="851"/>
        </w:tabs>
        <w:ind w:left="851" w:hanging="851"/>
      </w:pPr>
      <w:r w:rsidRPr="00080647">
        <w:rPr>
          <w:b/>
        </w:rPr>
        <w:t>Note:</w:t>
      </w:r>
      <w:r>
        <w:t xml:space="preserve"> The Reusable Asset Value shall not be less than zero. In some </w:t>
      </w:r>
      <w:proofErr w:type="gramStart"/>
      <w:r>
        <w:t>cases</w:t>
      </w:r>
      <w:proofErr w:type="gramEnd"/>
      <w:r>
        <w:t xml:space="preserve"> it will not be initially clear that it is uneconomic to re-use and asset and the calculation of Reusable Asset Value as above with a Reusability factor of 1 will result in a negative figure. In such cases, the Reusability factor shall be deemed to be zero.</w:t>
      </w:r>
    </w:p>
    <w:p w14:paraId="59802F59" w14:textId="77777777" w:rsidR="00080647" w:rsidRDefault="00080647" w:rsidP="00080647">
      <w:pPr>
        <w:pStyle w:val="Heading3"/>
        <w:keepLines/>
        <w:tabs>
          <w:tab w:val="left" w:pos="851"/>
        </w:tabs>
        <w:ind w:left="851" w:hanging="851"/>
      </w:pPr>
      <w:r>
        <w:t>The following costs are only needed where the reuse factor is 1.</w:t>
      </w:r>
    </w:p>
    <w:p w14:paraId="25A547F8" w14:textId="77777777" w:rsidR="00080647" w:rsidRDefault="00080647" w:rsidP="00080647">
      <w:pPr>
        <w:pStyle w:val="Heading3"/>
        <w:keepLines/>
        <w:tabs>
          <w:tab w:val="left" w:pos="851"/>
        </w:tabs>
        <w:ind w:left="851" w:hanging="851"/>
      </w:pPr>
      <w:r w:rsidRPr="00080647">
        <w:rPr>
          <w:b/>
        </w:rPr>
        <w:t>Removal Costs:</w:t>
      </w:r>
      <w:r>
        <w:t xml:space="preserve"> If an asset has been installed, its estimated removal costs. These will be site specific.</w:t>
      </w:r>
    </w:p>
    <w:p w14:paraId="50C6B861" w14:textId="77777777" w:rsidR="00080647" w:rsidRDefault="00080647" w:rsidP="00080647">
      <w:pPr>
        <w:pStyle w:val="Heading3"/>
        <w:keepLines/>
        <w:tabs>
          <w:tab w:val="left" w:pos="851"/>
        </w:tabs>
        <w:ind w:left="851" w:hanging="851"/>
      </w:pPr>
      <w:r w:rsidRPr="00080647">
        <w:rPr>
          <w:b/>
        </w:rPr>
        <w:lastRenderedPageBreak/>
        <w:t>Transport Costs:</w:t>
      </w:r>
      <w:r>
        <w:t xml:space="preserve"> If an asset cannot be stored where it is located (either onsite, or at the manufacturers) then costs of transport to the storage site are included. These will be site specific. Transport costs from the storage site should be included in the scheme for re-use.</w:t>
      </w:r>
    </w:p>
    <w:p w14:paraId="729C3F6C" w14:textId="77777777" w:rsidR="00080647" w:rsidRDefault="00080647" w:rsidP="00080647">
      <w:pPr>
        <w:pStyle w:val="Heading3"/>
        <w:keepLines/>
        <w:tabs>
          <w:tab w:val="left" w:pos="851"/>
        </w:tabs>
        <w:ind w:left="851" w:hanging="851"/>
      </w:pPr>
      <w:r w:rsidRPr="00080647">
        <w:rPr>
          <w:b/>
        </w:rPr>
        <w:t xml:space="preserve">Storage Costs: </w:t>
      </w:r>
      <w:r>
        <w:t>The estimated costs of storing an asset. These costs will include any costs in preparing and removing an asset for storage (</w:t>
      </w:r>
      <w:proofErr w:type="gramStart"/>
      <w:r>
        <w:t>e.g.</w:t>
      </w:r>
      <w:proofErr w:type="gramEnd"/>
      <w:r>
        <w:t xml:space="preserve"> sealing vents etc). For forecasting the storage period should be the higher of: -</w:t>
      </w:r>
    </w:p>
    <w:p w14:paraId="6F39F86F" w14:textId="77777777" w:rsidR="00080647" w:rsidRDefault="00080647" w:rsidP="00080647">
      <w:pPr>
        <w:pStyle w:val="Heading3"/>
        <w:keepLines/>
        <w:numPr>
          <w:ilvl w:val="0"/>
          <w:numId w:val="45"/>
        </w:numPr>
        <w:tabs>
          <w:tab w:val="left" w:pos="851"/>
        </w:tabs>
        <w:spacing w:before="0" w:after="0"/>
      </w:pPr>
      <w:r>
        <w:t>Average procurement timeframe</w:t>
      </w:r>
    </w:p>
    <w:p w14:paraId="1DFCB13D" w14:textId="77777777" w:rsidR="00080647" w:rsidRDefault="00080647" w:rsidP="00080647">
      <w:pPr>
        <w:pStyle w:val="Heading3"/>
        <w:keepLines/>
        <w:numPr>
          <w:ilvl w:val="0"/>
          <w:numId w:val="45"/>
        </w:numPr>
        <w:tabs>
          <w:tab w:val="left" w:pos="851"/>
        </w:tabs>
        <w:spacing w:before="0" w:after="0"/>
      </w:pPr>
      <w:r>
        <w:t>Average period between assets being installed</w:t>
      </w:r>
    </w:p>
    <w:p w14:paraId="02282ED5" w14:textId="77777777" w:rsidR="00080647" w:rsidRDefault="00080647" w:rsidP="00080647">
      <w:pPr>
        <w:pStyle w:val="Heading3"/>
        <w:keepLines/>
        <w:tabs>
          <w:tab w:val="left" w:pos="851"/>
        </w:tabs>
        <w:ind w:left="851" w:hanging="851"/>
      </w:pPr>
      <w:r w:rsidRPr="00080647">
        <w:rPr>
          <w:b/>
        </w:rPr>
        <w:t>Maintenance Costs:</w:t>
      </w:r>
      <w:r>
        <w:t xml:space="preserve"> If the storage period exceeds the maintenance cycle for an asset, then include maintenance costs.</w:t>
      </w:r>
    </w:p>
    <w:p w14:paraId="5A99414C" w14:textId="77777777" w:rsidR="00080647" w:rsidRPr="00080647" w:rsidRDefault="00080647" w:rsidP="00080647">
      <w:pPr>
        <w:pStyle w:val="Heading3"/>
        <w:keepLines/>
        <w:tabs>
          <w:tab w:val="left" w:pos="851"/>
        </w:tabs>
        <w:ind w:left="851" w:hanging="851"/>
        <w:rPr>
          <w:b/>
        </w:rPr>
      </w:pPr>
      <w:r w:rsidRPr="00080647">
        <w:rPr>
          <w:b/>
        </w:rPr>
        <w:t xml:space="preserve">Revision of </w:t>
      </w:r>
      <w:proofErr w:type="spellStart"/>
      <w:r w:rsidRPr="00080647">
        <w:rPr>
          <w:b/>
        </w:rPr>
        <w:t>ReAV</w:t>
      </w:r>
      <w:proofErr w:type="spellEnd"/>
    </w:p>
    <w:p w14:paraId="446AE8FD" w14:textId="77777777" w:rsidR="00080647" w:rsidRDefault="00080647" w:rsidP="00583094">
      <w:pPr>
        <w:pStyle w:val="Heading3"/>
        <w:keepLines/>
        <w:numPr>
          <w:ilvl w:val="0"/>
          <w:numId w:val="0"/>
        </w:numPr>
        <w:ind w:left="851"/>
      </w:pPr>
      <w:r>
        <w:t xml:space="preserve">It is anticipated that each TO will maintain its own list of </w:t>
      </w:r>
      <w:proofErr w:type="spellStart"/>
      <w:r>
        <w:t>ReAV</w:t>
      </w:r>
      <w:proofErr w:type="spellEnd"/>
      <w:r>
        <w:t xml:space="preserve"> by asset, or asset type, which will then be used in each LARF calculation. It is expected that these factors will vary across each TO </w:t>
      </w:r>
      <w:proofErr w:type="spellStart"/>
      <w:r>
        <w:t>to</w:t>
      </w:r>
      <w:proofErr w:type="spellEnd"/>
      <w:r>
        <w:t xml:space="preserve"> reflect different procurement policy </w:t>
      </w:r>
      <w:proofErr w:type="gramStart"/>
      <w:r>
        <w:t>and also</w:t>
      </w:r>
      <w:proofErr w:type="gramEnd"/>
      <w:r>
        <w:t xml:space="preserve"> the likelihood of assets being reused.</w:t>
      </w:r>
    </w:p>
    <w:bookmarkEnd w:id="11"/>
    <w:p w14:paraId="5478FD5D" w14:textId="77777777" w:rsidR="00B2351B" w:rsidRDefault="00B2351B" w:rsidP="00B2351B">
      <w:pPr>
        <w:pStyle w:val="Heading2"/>
        <w:keepNext/>
        <w:keepLines/>
      </w:pPr>
      <w:r>
        <w:t>SIF TO Data Requirements to ESO (Secured Capability)</w:t>
      </w:r>
    </w:p>
    <w:p w14:paraId="409CAF41" w14:textId="77777777" w:rsidR="00B2351B" w:rsidRDefault="00B2351B" w:rsidP="00B2351B">
      <w:pPr>
        <w:pStyle w:val="Heading3"/>
        <w:keepLines/>
        <w:tabs>
          <w:tab w:val="left" w:pos="851"/>
        </w:tabs>
        <w:ind w:left="851" w:hanging="851"/>
      </w:pPr>
      <w:r>
        <w:t xml:space="preserve">The secured capability is provided by each TO for each component of the Attributable Works. </w:t>
      </w:r>
      <w:proofErr w:type="gramStart"/>
      <w:r>
        <w:t>Generally</w:t>
      </w:r>
      <w:proofErr w:type="gramEnd"/>
      <w:r>
        <w:t xml:space="preserve"> substation works will be considered one component and a circuit route another.</w:t>
      </w:r>
    </w:p>
    <w:p w14:paraId="55FC1B9E" w14:textId="77777777" w:rsidR="00A11072" w:rsidRDefault="00EA12D6" w:rsidP="00B2351B">
      <w:pPr>
        <w:pStyle w:val="Heading3"/>
        <w:keepLines/>
        <w:tabs>
          <w:tab w:val="left" w:pos="851"/>
        </w:tabs>
        <w:ind w:left="851" w:hanging="851"/>
      </w:pPr>
      <w:r>
        <w:t>T</w:t>
      </w:r>
      <w:r w:rsidR="00B2351B">
        <w:t>he Secured Capability is provided at the time of the original</w:t>
      </w:r>
      <w:r w:rsidR="00626BCF">
        <w:t xml:space="preserve"> </w:t>
      </w:r>
      <w:r w:rsidR="00B2351B">
        <w:t>application</w:t>
      </w:r>
      <w:r w:rsidR="00626BCF">
        <w:t xml:space="preserve"> and</w:t>
      </w:r>
      <w:r w:rsidR="00B2351B">
        <w:t xml:space="preserve"> will be reviewed and revised </w:t>
      </w:r>
      <w:r w:rsidR="00626BCF">
        <w:t xml:space="preserve">either when the TO deems it necessary due to economic and efficient procurement of components or, if applicable, </w:t>
      </w:r>
      <w:r w:rsidR="00B2351B">
        <w:t>at the time of a Modification Application. In addition</w:t>
      </w:r>
      <w:r w:rsidR="00B313EC">
        <w:t>,</w:t>
      </w:r>
      <w:r w:rsidR="00B2351B">
        <w:t xml:space="preserve"> at the time of cancellation reconciliation will be provided to reflect the actual assets built</w:t>
      </w:r>
      <w:r w:rsidR="00B313EC">
        <w:t xml:space="preserve"> or under construction</w:t>
      </w:r>
      <w:r w:rsidR="00B2351B">
        <w:t>.</w:t>
      </w:r>
    </w:p>
    <w:p w14:paraId="43BC4F6B" w14:textId="77777777" w:rsidR="00A11072" w:rsidRDefault="00B2351B">
      <w:pPr>
        <w:pStyle w:val="Heading2"/>
        <w:keepNext/>
        <w:keepLines/>
      </w:pPr>
      <w:r>
        <w:t>Calculation of Secured Capability</w:t>
      </w:r>
    </w:p>
    <w:p w14:paraId="2A3F9F9A" w14:textId="77777777" w:rsidR="00B2351B" w:rsidRDefault="00B2351B" w:rsidP="00B2351B">
      <w:pPr>
        <w:pStyle w:val="Heading3"/>
        <w:keepLines/>
        <w:tabs>
          <w:tab w:val="left" w:pos="851"/>
        </w:tabs>
        <w:ind w:left="851" w:hanging="851"/>
      </w:pPr>
      <w:r>
        <w:t xml:space="preserve">Assets are provided on the system to allow for security against faults as well as permit outages to be arranged. To evaluate the secured capability, the </w:t>
      </w:r>
      <w:proofErr w:type="gramStart"/>
      <w:r>
        <w:t>TO should</w:t>
      </w:r>
      <w:proofErr w:type="gramEnd"/>
      <w:r>
        <w:t>: -</w:t>
      </w:r>
    </w:p>
    <w:p w14:paraId="65DAA7B7" w14:textId="77777777" w:rsidR="00626BCF" w:rsidRDefault="00626BCF" w:rsidP="00B2351B">
      <w:pPr>
        <w:pStyle w:val="Heading3"/>
        <w:keepLines/>
        <w:tabs>
          <w:tab w:val="left" w:pos="851"/>
        </w:tabs>
        <w:ind w:left="851" w:hanging="851"/>
      </w:pPr>
      <w:r>
        <w:t>Where a system is designed to n-0 security, the continuous rating of the circuit should be used.</w:t>
      </w:r>
    </w:p>
    <w:p w14:paraId="10611058" w14:textId="77777777" w:rsidR="00B2351B" w:rsidRDefault="00B2351B" w:rsidP="00B2351B">
      <w:pPr>
        <w:pStyle w:val="Heading3"/>
        <w:keepLines/>
        <w:tabs>
          <w:tab w:val="left" w:pos="851"/>
        </w:tabs>
        <w:ind w:left="851" w:hanging="851"/>
      </w:pPr>
      <w:r>
        <w:t xml:space="preserve">Where a system is designed to n-1 security, the rating used should allow for a single fault </w:t>
      </w:r>
      <w:proofErr w:type="gramStart"/>
      <w:r>
        <w:t>e.g.</w:t>
      </w:r>
      <w:proofErr w:type="gramEnd"/>
      <w:r>
        <w:t xml:space="preserve"> use the summer continuous rating for the remaining circuit.</w:t>
      </w:r>
    </w:p>
    <w:p w14:paraId="76BCB2EB" w14:textId="77777777" w:rsidR="00B2351B" w:rsidRDefault="00B2351B" w:rsidP="00B2351B">
      <w:pPr>
        <w:pStyle w:val="Heading3"/>
        <w:keepLines/>
        <w:tabs>
          <w:tab w:val="left" w:pos="851"/>
        </w:tabs>
        <w:ind w:left="851" w:hanging="851"/>
      </w:pPr>
      <w:r>
        <w:t xml:space="preserve">Where the system is designed to n-2 security, the rating used should allow for a fault during an arranged outage. </w:t>
      </w:r>
      <w:proofErr w:type="gramStart"/>
      <w:r>
        <w:t>E.g.</w:t>
      </w:r>
      <w:proofErr w:type="gramEnd"/>
      <w:r>
        <w:t xml:space="preserve"> the 24 hour summer rating of the rating of the remaining circuit should be used.  It is assumed that the circuit on outage can be returned to service in emergency conditions within this time and loads reduced to within continuous ratings within this period.</w:t>
      </w:r>
      <w:r w:rsidR="00EA12D6">
        <w:t xml:space="preserve"> Where it is known at the planning stage that an emergency return to service is not possible in 24 hours, this should be </w:t>
      </w:r>
      <w:proofErr w:type="gramStart"/>
      <w:r w:rsidR="00EA12D6">
        <w:t>taken into account</w:t>
      </w:r>
      <w:proofErr w:type="gramEnd"/>
      <w:r w:rsidR="00EA12D6">
        <w:t>.</w:t>
      </w:r>
    </w:p>
    <w:p w14:paraId="4028CEFE" w14:textId="77777777" w:rsidR="00B2351B" w:rsidRDefault="00B2351B" w:rsidP="00B2351B">
      <w:pPr>
        <w:pStyle w:val="Heading3"/>
        <w:keepLines/>
        <w:tabs>
          <w:tab w:val="left" w:pos="851"/>
        </w:tabs>
        <w:ind w:left="851" w:hanging="851"/>
      </w:pPr>
      <w:r>
        <w:t>Whilst the secured capability will be distinct to each scheme in most cases, it is recognised that in limited cases, the secured capability of the system may relate to a combination of schemes, or a scheme combined with existing assets. Where schemes do not fall within the above cases, an individual assessment will take place involving the SO and TO.</w:t>
      </w:r>
    </w:p>
    <w:sectPr w:rsidR="00B2351B">
      <w:headerReference w:type="default" r:id="rId11"/>
      <w:footerReference w:type="defaul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ACF3F" w14:textId="77777777" w:rsidR="00870D56" w:rsidRDefault="00870D56">
      <w:r>
        <w:separator/>
      </w:r>
    </w:p>
  </w:endnote>
  <w:endnote w:type="continuationSeparator" w:id="0">
    <w:p w14:paraId="6D1C3C70" w14:textId="77777777" w:rsidR="00870D56" w:rsidRDefault="0087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6999D" w14:textId="77777777" w:rsidR="00A11072" w:rsidRDefault="00A11072">
    <w:pPr>
      <w:pStyle w:val="Footer"/>
      <w:jc w:val="center"/>
    </w:pPr>
    <w:r>
      <w:rPr>
        <w:rStyle w:val="PageNumber"/>
      </w:rPr>
      <w:fldChar w:fldCharType="begin"/>
    </w:r>
    <w:r>
      <w:rPr>
        <w:rStyle w:val="PageNumber"/>
      </w:rPr>
      <w:instrText xml:space="preserve"> PAGE </w:instrText>
    </w:r>
    <w:r>
      <w:rPr>
        <w:rStyle w:val="PageNumber"/>
      </w:rPr>
      <w:fldChar w:fldCharType="separate"/>
    </w:r>
    <w:r w:rsidR="00F97693">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97693">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5DC8E" w14:textId="77777777" w:rsidR="00870D56" w:rsidRDefault="00870D56">
      <w:r>
        <w:separator/>
      </w:r>
    </w:p>
  </w:footnote>
  <w:footnote w:type="continuationSeparator" w:id="0">
    <w:p w14:paraId="7DBB43B4" w14:textId="77777777" w:rsidR="00870D56" w:rsidRDefault="00870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11A9" w14:textId="77777777" w:rsidR="00A11072" w:rsidRDefault="00A11072">
    <w:pPr>
      <w:pStyle w:val="Header"/>
    </w:pPr>
    <w:r>
      <w:t>STCP13-</w:t>
    </w:r>
    <w:r w:rsidR="005820A4">
      <w:t>2</w:t>
    </w:r>
    <w:r>
      <w:t xml:space="preserve"> </w:t>
    </w:r>
    <w:r w:rsidR="005820A4">
      <w:t>SIF &amp; LARF Methodology</w:t>
    </w:r>
  </w:p>
  <w:p w14:paraId="400B45EE" w14:textId="77777777" w:rsidR="00A11072" w:rsidRDefault="00A11072">
    <w:pPr>
      <w:pStyle w:val="Header"/>
    </w:pPr>
    <w:r>
      <w:t>Issue 00</w:t>
    </w:r>
    <w:r w:rsidR="00F97693">
      <w:t>2</w:t>
    </w:r>
    <w:r>
      <w:t xml:space="preserve"> –</w:t>
    </w:r>
    <w:r w:rsidR="00F97693">
      <w:t xml:space="preserve"> 01 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2677F"/>
    <w:multiLevelType w:val="hybridMultilevel"/>
    <w:tmpl w:val="919EC004"/>
    <w:lvl w:ilvl="0" w:tplc="A82E86EC">
      <w:start w:val="1"/>
      <w:numFmt w:val="bullet"/>
      <w:pStyle w:val="StyleBulleted"/>
      <w:lvlText w:val=""/>
      <w:lvlJc w:val="left"/>
      <w:pPr>
        <w:tabs>
          <w:tab w:val="num" w:pos="851"/>
        </w:tabs>
        <w:ind w:left="1418" w:hanging="567"/>
      </w:pPr>
      <w:rPr>
        <w:rFonts w:ascii="Symbol" w:hAnsi="Symbol" w:hint="default"/>
      </w:rPr>
    </w:lvl>
    <w:lvl w:ilvl="1" w:tplc="A29809BE" w:tentative="1">
      <w:start w:val="1"/>
      <w:numFmt w:val="bullet"/>
      <w:lvlText w:val="o"/>
      <w:lvlJc w:val="left"/>
      <w:pPr>
        <w:tabs>
          <w:tab w:val="num" w:pos="1440"/>
        </w:tabs>
        <w:ind w:left="1440" w:hanging="360"/>
      </w:pPr>
      <w:rPr>
        <w:rFonts w:ascii="Courier New" w:hAnsi="Courier New" w:cs="Courier New" w:hint="default"/>
      </w:rPr>
    </w:lvl>
    <w:lvl w:ilvl="2" w:tplc="0958CC92" w:tentative="1">
      <w:start w:val="1"/>
      <w:numFmt w:val="bullet"/>
      <w:lvlText w:val=""/>
      <w:lvlJc w:val="left"/>
      <w:pPr>
        <w:tabs>
          <w:tab w:val="num" w:pos="2160"/>
        </w:tabs>
        <w:ind w:left="2160" w:hanging="360"/>
      </w:pPr>
      <w:rPr>
        <w:rFonts w:ascii="Wingdings" w:hAnsi="Wingdings" w:hint="default"/>
      </w:rPr>
    </w:lvl>
    <w:lvl w:ilvl="3" w:tplc="8424F690" w:tentative="1">
      <w:start w:val="1"/>
      <w:numFmt w:val="bullet"/>
      <w:lvlText w:val=""/>
      <w:lvlJc w:val="left"/>
      <w:pPr>
        <w:tabs>
          <w:tab w:val="num" w:pos="2880"/>
        </w:tabs>
        <w:ind w:left="2880" w:hanging="360"/>
      </w:pPr>
      <w:rPr>
        <w:rFonts w:ascii="Symbol" w:hAnsi="Symbol" w:hint="default"/>
      </w:rPr>
    </w:lvl>
    <w:lvl w:ilvl="4" w:tplc="BB86B32E" w:tentative="1">
      <w:start w:val="1"/>
      <w:numFmt w:val="bullet"/>
      <w:lvlText w:val="o"/>
      <w:lvlJc w:val="left"/>
      <w:pPr>
        <w:tabs>
          <w:tab w:val="num" w:pos="3600"/>
        </w:tabs>
        <w:ind w:left="3600" w:hanging="360"/>
      </w:pPr>
      <w:rPr>
        <w:rFonts w:ascii="Courier New" w:hAnsi="Courier New" w:cs="Courier New" w:hint="default"/>
      </w:rPr>
    </w:lvl>
    <w:lvl w:ilvl="5" w:tplc="661E0310" w:tentative="1">
      <w:start w:val="1"/>
      <w:numFmt w:val="bullet"/>
      <w:lvlText w:val=""/>
      <w:lvlJc w:val="left"/>
      <w:pPr>
        <w:tabs>
          <w:tab w:val="num" w:pos="4320"/>
        </w:tabs>
        <w:ind w:left="4320" w:hanging="360"/>
      </w:pPr>
      <w:rPr>
        <w:rFonts w:ascii="Wingdings" w:hAnsi="Wingdings" w:hint="default"/>
      </w:rPr>
    </w:lvl>
    <w:lvl w:ilvl="6" w:tplc="D31A33DE" w:tentative="1">
      <w:start w:val="1"/>
      <w:numFmt w:val="bullet"/>
      <w:lvlText w:val=""/>
      <w:lvlJc w:val="left"/>
      <w:pPr>
        <w:tabs>
          <w:tab w:val="num" w:pos="5040"/>
        </w:tabs>
        <w:ind w:left="5040" w:hanging="360"/>
      </w:pPr>
      <w:rPr>
        <w:rFonts w:ascii="Symbol" w:hAnsi="Symbol" w:hint="default"/>
      </w:rPr>
    </w:lvl>
    <w:lvl w:ilvl="7" w:tplc="1BAC1940" w:tentative="1">
      <w:start w:val="1"/>
      <w:numFmt w:val="bullet"/>
      <w:lvlText w:val="o"/>
      <w:lvlJc w:val="left"/>
      <w:pPr>
        <w:tabs>
          <w:tab w:val="num" w:pos="5760"/>
        </w:tabs>
        <w:ind w:left="5760" w:hanging="360"/>
      </w:pPr>
      <w:rPr>
        <w:rFonts w:ascii="Courier New" w:hAnsi="Courier New" w:cs="Courier New" w:hint="default"/>
      </w:rPr>
    </w:lvl>
    <w:lvl w:ilvl="8" w:tplc="30160E7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 w15:restartNumberingAfterBreak="0">
    <w:nsid w:val="214330CA"/>
    <w:multiLevelType w:val="hybridMultilevel"/>
    <w:tmpl w:val="FB160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03B5112"/>
    <w:multiLevelType w:val="singleLevel"/>
    <w:tmpl w:val="EAFEA4C0"/>
    <w:lvl w:ilvl="0">
      <w:start w:val="1"/>
      <w:numFmt w:val="lowerRoman"/>
      <w:lvlText w:val="(%1)"/>
      <w:lvlJc w:val="left"/>
      <w:pPr>
        <w:tabs>
          <w:tab w:val="num" w:pos="1440"/>
        </w:tabs>
        <w:ind w:left="1440" w:hanging="720"/>
      </w:pPr>
      <w:rPr>
        <w:rFonts w:hint="default"/>
      </w:rPr>
    </w:lvl>
  </w:abstractNum>
  <w:abstractNum w:abstractNumId="12" w15:restartNumberingAfterBreak="0">
    <w:nsid w:val="44F93E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6937CA"/>
    <w:multiLevelType w:val="hybridMultilevel"/>
    <w:tmpl w:val="F0EE5A54"/>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4" w15:restartNumberingAfterBreak="0">
    <w:nsid w:val="48B50452"/>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83DAE45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8"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CF232F"/>
    <w:multiLevelType w:val="hybridMultilevel"/>
    <w:tmpl w:val="F6CEDE7C"/>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1" w15:restartNumberingAfterBreak="0">
    <w:nsid w:val="6FBD6838"/>
    <w:multiLevelType w:val="hybridMultilevel"/>
    <w:tmpl w:val="D4FED5C6"/>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2" w15:restartNumberingAfterBreak="0">
    <w:nsid w:val="733E7306"/>
    <w:multiLevelType w:val="hybridMultilevel"/>
    <w:tmpl w:val="FA2AE578"/>
    <w:lvl w:ilvl="0" w:tplc="8E3C0FB8">
      <w:start w:val="1"/>
      <w:numFmt w:val="lowerLetter"/>
      <w:pStyle w:val="Heading6"/>
      <w:lvlText w:val="%1)"/>
      <w:lvlJc w:val="left"/>
      <w:pPr>
        <w:tabs>
          <w:tab w:val="num" w:pos="720"/>
        </w:tabs>
        <w:ind w:left="720" w:hanging="360"/>
      </w:pPr>
      <w:rPr>
        <w:rFonts w:hint="default"/>
      </w:rPr>
    </w:lvl>
    <w:lvl w:ilvl="1" w:tplc="876012E4" w:tentative="1">
      <w:start w:val="1"/>
      <w:numFmt w:val="lowerLetter"/>
      <w:lvlText w:val="%2."/>
      <w:lvlJc w:val="left"/>
      <w:pPr>
        <w:tabs>
          <w:tab w:val="num" w:pos="1440"/>
        </w:tabs>
        <w:ind w:left="1440" w:hanging="360"/>
      </w:pPr>
    </w:lvl>
    <w:lvl w:ilvl="2" w:tplc="38429220" w:tentative="1">
      <w:start w:val="1"/>
      <w:numFmt w:val="lowerRoman"/>
      <w:lvlText w:val="%3."/>
      <w:lvlJc w:val="right"/>
      <w:pPr>
        <w:tabs>
          <w:tab w:val="num" w:pos="2160"/>
        </w:tabs>
        <w:ind w:left="2160" w:hanging="180"/>
      </w:pPr>
    </w:lvl>
    <w:lvl w:ilvl="3" w:tplc="614882B8" w:tentative="1">
      <w:start w:val="1"/>
      <w:numFmt w:val="decimal"/>
      <w:lvlText w:val="%4."/>
      <w:lvlJc w:val="left"/>
      <w:pPr>
        <w:tabs>
          <w:tab w:val="num" w:pos="2880"/>
        </w:tabs>
        <w:ind w:left="2880" w:hanging="360"/>
      </w:pPr>
    </w:lvl>
    <w:lvl w:ilvl="4" w:tplc="2D2EB420" w:tentative="1">
      <w:start w:val="1"/>
      <w:numFmt w:val="lowerLetter"/>
      <w:lvlText w:val="%5."/>
      <w:lvlJc w:val="left"/>
      <w:pPr>
        <w:tabs>
          <w:tab w:val="num" w:pos="3600"/>
        </w:tabs>
        <w:ind w:left="3600" w:hanging="360"/>
      </w:pPr>
    </w:lvl>
    <w:lvl w:ilvl="5" w:tplc="B712BB0E" w:tentative="1">
      <w:start w:val="1"/>
      <w:numFmt w:val="lowerRoman"/>
      <w:lvlText w:val="%6."/>
      <w:lvlJc w:val="right"/>
      <w:pPr>
        <w:tabs>
          <w:tab w:val="num" w:pos="4320"/>
        </w:tabs>
        <w:ind w:left="4320" w:hanging="180"/>
      </w:pPr>
    </w:lvl>
    <w:lvl w:ilvl="6" w:tplc="87B0049A" w:tentative="1">
      <w:start w:val="1"/>
      <w:numFmt w:val="decimal"/>
      <w:lvlText w:val="%7."/>
      <w:lvlJc w:val="left"/>
      <w:pPr>
        <w:tabs>
          <w:tab w:val="num" w:pos="5040"/>
        </w:tabs>
        <w:ind w:left="5040" w:hanging="360"/>
      </w:pPr>
    </w:lvl>
    <w:lvl w:ilvl="7" w:tplc="D7AEC082" w:tentative="1">
      <w:start w:val="1"/>
      <w:numFmt w:val="lowerLetter"/>
      <w:lvlText w:val="%8."/>
      <w:lvlJc w:val="left"/>
      <w:pPr>
        <w:tabs>
          <w:tab w:val="num" w:pos="5760"/>
        </w:tabs>
        <w:ind w:left="5760" w:hanging="360"/>
      </w:pPr>
    </w:lvl>
    <w:lvl w:ilvl="8" w:tplc="DE8092DA" w:tentative="1">
      <w:start w:val="1"/>
      <w:numFmt w:val="lowerRoman"/>
      <w:lvlText w:val="%9."/>
      <w:lvlJc w:val="right"/>
      <w:pPr>
        <w:tabs>
          <w:tab w:val="num" w:pos="6480"/>
        </w:tabs>
        <w:ind w:left="6480" w:hanging="180"/>
      </w:pPr>
    </w:lvl>
  </w:abstractNum>
  <w:abstractNum w:abstractNumId="23" w15:restartNumberingAfterBreak="0">
    <w:nsid w:val="73891776"/>
    <w:multiLevelType w:val="hybridMultilevel"/>
    <w:tmpl w:val="5EDA5C88"/>
    <w:lvl w:ilvl="0" w:tplc="4F4EF988">
      <w:start w:val="1"/>
      <w:numFmt w:val="decimal"/>
      <w:lvlText w:val="%1."/>
      <w:lvlJc w:val="left"/>
      <w:pPr>
        <w:tabs>
          <w:tab w:val="num" w:pos="720"/>
        </w:tabs>
        <w:ind w:left="720" w:hanging="360"/>
      </w:pPr>
    </w:lvl>
    <w:lvl w:ilvl="1" w:tplc="5C468542">
      <w:start w:val="1"/>
      <w:numFmt w:val="lowerLetter"/>
      <w:lvlText w:val="%2."/>
      <w:lvlJc w:val="left"/>
      <w:pPr>
        <w:tabs>
          <w:tab w:val="num" w:pos="1440"/>
        </w:tabs>
        <w:ind w:left="1440" w:hanging="360"/>
      </w:pPr>
    </w:lvl>
    <w:lvl w:ilvl="2" w:tplc="A7782EBA" w:tentative="1">
      <w:start w:val="1"/>
      <w:numFmt w:val="lowerRoman"/>
      <w:lvlText w:val="%3."/>
      <w:lvlJc w:val="right"/>
      <w:pPr>
        <w:tabs>
          <w:tab w:val="num" w:pos="2160"/>
        </w:tabs>
        <w:ind w:left="2160" w:hanging="180"/>
      </w:pPr>
    </w:lvl>
    <w:lvl w:ilvl="3" w:tplc="EE1675BC" w:tentative="1">
      <w:start w:val="1"/>
      <w:numFmt w:val="decimal"/>
      <w:lvlText w:val="%4."/>
      <w:lvlJc w:val="left"/>
      <w:pPr>
        <w:tabs>
          <w:tab w:val="num" w:pos="2880"/>
        </w:tabs>
        <w:ind w:left="2880" w:hanging="360"/>
      </w:pPr>
    </w:lvl>
    <w:lvl w:ilvl="4" w:tplc="3BC8D104" w:tentative="1">
      <w:start w:val="1"/>
      <w:numFmt w:val="lowerLetter"/>
      <w:lvlText w:val="%5."/>
      <w:lvlJc w:val="left"/>
      <w:pPr>
        <w:tabs>
          <w:tab w:val="num" w:pos="3600"/>
        </w:tabs>
        <w:ind w:left="3600" w:hanging="360"/>
      </w:pPr>
    </w:lvl>
    <w:lvl w:ilvl="5" w:tplc="1E58881E" w:tentative="1">
      <w:start w:val="1"/>
      <w:numFmt w:val="lowerRoman"/>
      <w:lvlText w:val="%6."/>
      <w:lvlJc w:val="right"/>
      <w:pPr>
        <w:tabs>
          <w:tab w:val="num" w:pos="4320"/>
        </w:tabs>
        <w:ind w:left="4320" w:hanging="180"/>
      </w:pPr>
    </w:lvl>
    <w:lvl w:ilvl="6" w:tplc="54E669AE" w:tentative="1">
      <w:start w:val="1"/>
      <w:numFmt w:val="decimal"/>
      <w:lvlText w:val="%7."/>
      <w:lvlJc w:val="left"/>
      <w:pPr>
        <w:tabs>
          <w:tab w:val="num" w:pos="5040"/>
        </w:tabs>
        <w:ind w:left="5040" w:hanging="360"/>
      </w:pPr>
    </w:lvl>
    <w:lvl w:ilvl="7" w:tplc="D65639F2" w:tentative="1">
      <w:start w:val="1"/>
      <w:numFmt w:val="lowerLetter"/>
      <w:lvlText w:val="%8."/>
      <w:lvlJc w:val="left"/>
      <w:pPr>
        <w:tabs>
          <w:tab w:val="num" w:pos="5760"/>
        </w:tabs>
        <w:ind w:left="5760" w:hanging="360"/>
      </w:pPr>
    </w:lvl>
    <w:lvl w:ilvl="8" w:tplc="7D0A674A" w:tentative="1">
      <w:start w:val="1"/>
      <w:numFmt w:val="lowerRoman"/>
      <w:lvlText w:val="%9."/>
      <w:lvlJc w:val="right"/>
      <w:pPr>
        <w:tabs>
          <w:tab w:val="num" w:pos="6480"/>
        </w:tabs>
        <w:ind w:left="6480" w:hanging="180"/>
      </w:pPr>
    </w:lvl>
  </w:abstractNum>
  <w:abstractNum w:abstractNumId="24" w15:restartNumberingAfterBreak="0">
    <w:nsid w:val="741648F4"/>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750E62DD"/>
    <w:multiLevelType w:val="hybridMultilevel"/>
    <w:tmpl w:val="0810B764"/>
    <w:lvl w:ilvl="0" w:tplc="76D6947C">
      <w:start w:val="1"/>
      <w:numFmt w:val="bullet"/>
      <w:lvlText w:val=""/>
      <w:lvlJc w:val="left"/>
      <w:pPr>
        <w:tabs>
          <w:tab w:val="num" w:pos="648"/>
        </w:tabs>
        <w:ind w:left="648" w:hanging="360"/>
      </w:pPr>
      <w:rPr>
        <w:rFonts w:ascii="Symbol" w:hAnsi="Symbol" w:hint="default"/>
      </w:rPr>
    </w:lvl>
    <w:lvl w:ilvl="1" w:tplc="C6986D56" w:tentative="1">
      <w:start w:val="1"/>
      <w:numFmt w:val="bullet"/>
      <w:lvlText w:val="o"/>
      <w:lvlJc w:val="left"/>
      <w:pPr>
        <w:tabs>
          <w:tab w:val="num" w:pos="1368"/>
        </w:tabs>
        <w:ind w:left="1368" w:hanging="360"/>
      </w:pPr>
      <w:rPr>
        <w:rFonts w:ascii="Courier New" w:hAnsi="Courier New" w:cs="Courier New" w:hint="default"/>
      </w:rPr>
    </w:lvl>
    <w:lvl w:ilvl="2" w:tplc="160418DC" w:tentative="1">
      <w:start w:val="1"/>
      <w:numFmt w:val="bullet"/>
      <w:lvlText w:val=""/>
      <w:lvlJc w:val="left"/>
      <w:pPr>
        <w:tabs>
          <w:tab w:val="num" w:pos="2088"/>
        </w:tabs>
        <w:ind w:left="2088" w:hanging="360"/>
      </w:pPr>
      <w:rPr>
        <w:rFonts w:ascii="Wingdings" w:hAnsi="Wingdings" w:hint="default"/>
      </w:rPr>
    </w:lvl>
    <w:lvl w:ilvl="3" w:tplc="064A9924" w:tentative="1">
      <w:start w:val="1"/>
      <w:numFmt w:val="bullet"/>
      <w:lvlText w:val=""/>
      <w:lvlJc w:val="left"/>
      <w:pPr>
        <w:tabs>
          <w:tab w:val="num" w:pos="2808"/>
        </w:tabs>
        <w:ind w:left="2808" w:hanging="360"/>
      </w:pPr>
      <w:rPr>
        <w:rFonts w:ascii="Symbol" w:hAnsi="Symbol" w:hint="default"/>
      </w:rPr>
    </w:lvl>
    <w:lvl w:ilvl="4" w:tplc="828EE154" w:tentative="1">
      <w:start w:val="1"/>
      <w:numFmt w:val="bullet"/>
      <w:lvlText w:val="o"/>
      <w:lvlJc w:val="left"/>
      <w:pPr>
        <w:tabs>
          <w:tab w:val="num" w:pos="3528"/>
        </w:tabs>
        <w:ind w:left="3528" w:hanging="360"/>
      </w:pPr>
      <w:rPr>
        <w:rFonts w:ascii="Courier New" w:hAnsi="Courier New" w:cs="Courier New" w:hint="default"/>
      </w:rPr>
    </w:lvl>
    <w:lvl w:ilvl="5" w:tplc="DFA2FC70" w:tentative="1">
      <w:start w:val="1"/>
      <w:numFmt w:val="bullet"/>
      <w:lvlText w:val=""/>
      <w:lvlJc w:val="left"/>
      <w:pPr>
        <w:tabs>
          <w:tab w:val="num" w:pos="4248"/>
        </w:tabs>
        <w:ind w:left="4248" w:hanging="360"/>
      </w:pPr>
      <w:rPr>
        <w:rFonts w:ascii="Wingdings" w:hAnsi="Wingdings" w:hint="default"/>
      </w:rPr>
    </w:lvl>
    <w:lvl w:ilvl="6" w:tplc="0F6E67CC" w:tentative="1">
      <w:start w:val="1"/>
      <w:numFmt w:val="bullet"/>
      <w:lvlText w:val=""/>
      <w:lvlJc w:val="left"/>
      <w:pPr>
        <w:tabs>
          <w:tab w:val="num" w:pos="4968"/>
        </w:tabs>
        <w:ind w:left="4968" w:hanging="360"/>
      </w:pPr>
      <w:rPr>
        <w:rFonts w:ascii="Symbol" w:hAnsi="Symbol" w:hint="default"/>
      </w:rPr>
    </w:lvl>
    <w:lvl w:ilvl="7" w:tplc="79483548" w:tentative="1">
      <w:start w:val="1"/>
      <w:numFmt w:val="bullet"/>
      <w:lvlText w:val="o"/>
      <w:lvlJc w:val="left"/>
      <w:pPr>
        <w:tabs>
          <w:tab w:val="num" w:pos="5688"/>
        </w:tabs>
        <w:ind w:left="5688" w:hanging="360"/>
      </w:pPr>
      <w:rPr>
        <w:rFonts w:ascii="Courier New" w:hAnsi="Courier New" w:cs="Courier New" w:hint="default"/>
      </w:rPr>
    </w:lvl>
    <w:lvl w:ilvl="8" w:tplc="6EF2C0D4" w:tentative="1">
      <w:start w:val="1"/>
      <w:numFmt w:val="bullet"/>
      <w:lvlText w:val=""/>
      <w:lvlJc w:val="left"/>
      <w:pPr>
        <w:tabs>
          <w:tab w:val="num" w:pos="6408"/>
        </w:tabs>
        <w:ind w:left="6408" w:hanging="360"/>
      </w:pPr>
      <w:rPr>
        <w:rFonts w:ascii="Wingdings" w:hAnsi="Wingdings" w:hint="default"/>
      </w:rPr>
    </w:lvl>
  </w:abstractNum>
  <w:abstractNum w:abstractNumId="26"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9E04A0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17"/>
  </w:num>
  <w:num w:numId="2">
    <w:abstractNumId w:val="28"/>
  </w:num>
  <w:num w:numId="3">
    <w:abstractNumId w:val="8"/>
  </w:num>
  <w:num w:numId="4">
    <w:abstractNumId w:val="7"/>
  </w:num>
  <w:num w:numId="5">
    <w:abstractNumId w:val="10"/>
  </w:num>
  <w:num w:numId="6">
    <w:abstractNumId w:val="2"/>
  </w:num>
  <w:num w:numId="7">
    <w:abstractNumId w:val="18"/>
  </w:num>
  <w:num w:numId="8">
    <w:abstractNumId w:val="26"/>
  </w:num>
  <w:num w:numId="9">
    <w:abstractNumId w:val="11"/>
  </w:num>
  <w:num w:numId="10">
    <w:abstractNumId w:val="6"/>
  </w:num>
  <w:num w:numId="11">
    <w:abstractNumId w:val="16"/>
  </w:num>
  <w:num w:numId="12">
    <w:abstractNumId w:val="22"/>
  </w:num>
  <w:num w:numId="13">
    <w:abstractNumId w:val="24"/>
  </w:num>
  <w:num w:numId="14">
    <w:abstractNumId w:val="14"/>
  </w:num>
  <w:num w:numId="15">
    <w:abstractNumId w:val="4"/>
  </w:num>
  <w:num w:numId="16">
    <w:abstractNumId w:val="17"/>
  </w:num>
  <w:num w:numId="17">
    <w:abstractNumId w:val="3"/>
  </w:num>
  <w:num w:numId="18">
    <w:abstractNumId w:val="15"/>
  </w:num>
  <w:num w:numId="19">
    <w:abstractNumId w:val="27"/>
  </w:num>
  <w:num w:numId="20">
    <w:abstractNumId w:val="12"/>
  </w:num>
  <w:num w:numId="21">
    <w:abstractNumId w:val="25"/>
  </w:num>
  <w:num w:numId="22">
    <w:abstractNumId w:val="19"/>
  </w:num>
  <w:num w:numId="23">
    <w:abstractNumId w:val="0"/>
  </w:num>
  <w:num w:numId="24">
    <w:abstractNumId w:val="9"/>
  </w:num>
  <w:num w:numId="25">
    <w:abstractNumId w:val="17"/>
  </w:num>
  <w:num w:numId="26">
    <w:abstractNumId w:val="1"/>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23"/>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5"/>
  </w:num>
  <w:num w:numId="43">
    <w:abstractNumId w:val="21"/>
  </w:num>
  <w:num w:numId="44">
    <w:abstractNumId w:val="13"/>
  </w:num>
  <w:num w:numId="45">
    <w:abstractNumId w:val="20"/>
  </w:num>
  <w:num w:numId="46">
    <w:abstractNumId w:val="17"/>
  </w:num>
  <w:num w:numId="47">
    <w:abstractNumId w:val="17"/>
  </w:num>
  <w:num w:numId="48">
    <w:abstractNumId w:val="17"/>
  </w:num>
  <w:num w:numId="4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343"/>
    <w:rsid w:val="000009D3"/>
    <w:rsid w:val="000127C5"/>
    <w:rsid w:val="00073E0A"/>
    <w:rsid w:val="00080647"/>
    <w:rsid w:val="000F4650"/>
    <w:rsid w:val="00136694"/>
    <w:rsid w:val="00184690"/>
    <w:rsid w:val="00184A9D"/>
    <w:rsid w:val="00186E69"/>
    <w:rsid w:val="001C55F3"/>
    <w:rsid w:val="001D41E5"/>
    <w:rsid w:val="002406E4"/>
    <w:rsid w:val="002A2190"/>
    <w:rsid w:val="002B4BA4"/>
    <w:rsid w:val="002B7541"/>
    <w:rsid w:val="002C4FD3"/>
    <w:rsid w:val="0030784D"/>
    <w:rsid w:val="00310F3F"/>
    <w:rsid w:val="0034446A"/>
    <w:rsid w:val="00371430"/>
    <w:rsid w:val="00380E72"/>
    <w:rsid w:val="0038419C"/>
    <w:rsid w:val="003C0F7B"/>
    <w:rsid w:val="003F5C90"/>
    <w:rsid w:val="00425310"/>
    <w:rsid w:val="00462630"/>
    <w:rsid w:val="00472F5E"/>
    <w:rsid w:val="004968CA"/>
    <w:rsid w:val="00497D39"/>
    <w:rsid w:val="004C1686"/>
    <w:rsid w:val="004D79A8"/>
    <w:rsid w:val="005029B0"/>
    <w:rsid w:val="00566299"/>
    <w:rsid w:val="005820A4"/>
    <w:rsid w:val="00583094"/>
    <w:rsid w:val="005A26B1"/>
    <w:rsid w:val="005C5910"/>
    <w:rsid w:val="005D0E77"/>
    <w:rsid w:val="005E1EA1"/>
    <w:rsid w:val="00615EBE"/>
    <w:rsid w:val="00620B02"/>
    <w:rsid w:val="00626BCF"/>
    <w:rsid w:val="0063255C"/>
    <w:rsid w:val="0064087C"/>
    <w:rsid w:val="00652D32"/>
    <w:rsid w:val="0068437E"/>
    <w:rsid w:val="007039B6"/>
    <w:rsid w:val="007240DF"/>
    <w:rsid w:val="00742E90"/>
    <w:rsid w:val="0074673E"/>
    <w:rsid w:val="007503D7"/>
    <w:rsid w:val="00750919"/>
    <w:rsid w:val="0078172F"/>
    <w:rsid w:val="007A1499"/>
    <w:rsid w:val="007D6223"/>
    <w:rsid w:val="007D677C"/>
    <w:rsid w:val="00812CDE"/>
    <w:rsid w:val="00870D56"/>
    <w:rsid w:val="00871598"/>
    <w:rsid w:val="00872743"/>
    <w:rsid w:val="0088428C"/>
    <w:rsid w:val="00892CF8"/>
    <w:rsid w:val="008A5086"/>
    <w:rsid w:val="008D323C"/>
    <w:rsid w:val="008F2E74"/>
    <w:rsid w:val="00902D4C"/>
    <w:rsid w:val="00942C88"/>
    <w:rsid w:val="00950F5B"/>
    <w:rsid w:val="00954343"/>
    <w:rsid w:val="00963F00"/>
    <w:rsid w:val="00964A79"/>
    <w:rsid w:val="009960B2"/>
    <w:rsid w:val="009975E0"/>
    <w:rsid w:val="009B0F4C"/>
    <w:rsid w:val="009B5AD5"/>
    <w:rsid w:val="009C7CA9"/>
    <w:rsid w:val="00A04B27"/>
    <w:rsid w:val="00A11072"/>
    <w:rsid w:val="00A16A0A"/>
    <w:rsid w:val="00A1791A"/>
    <w:rsid w:val="00A34AC2"/>
    <w:rsid w:val="00A406D4"/>
    <w:rsid w:val="00A542C4"/>
    <w:rsid w:val="00A976BB"/>
    <w:rsid w:val="00AE6FB4"/>
    <w:rsid w:val="00B2351B"/>
    <w:rsid w:val="00B313EC"/>
    <w:rsid w:val="00B713A8"/>
    <w:rsid w:val="00B81655"/>
    <w:rsid w:val="00BD62BE"/>
    <w:rsid w:val="00C15DA0"/>
    <w:rsid w:val="00C32755"/>
    <w:rsid w:val="00C735B2"/>
    <w:rsid w:val="00C91556"/>
    <w:rsid w:val="00C978EE"/>
    <w:rsid w:val="00CA1396"/>
    <w:rsid w:val="00CB2244"/>
    <w:rsid w:val="00D27D3E"/>
    <w:rsid w:val="00D417E6"/>
    <w:rsid w:val="00D46C02"/>
    <w:rsid w:val="00DA39BA"/>
    <w:rsid w:val="00DC1ABA"/>
    <w:rsid w:val="00E2593C"/>
    <w:rsid w:val="00E341DE"/>
    <w:rsid w:val="00E36AD5"/>
    <w:rsid w:val="00E861C1"/>
    <w:rsid w:val="00EA12D6"/>
    <w:rsid w:val="00F6555D"/>
    <w:rsid w:val="00F839B1"/>
    <w:rsid w:val="00F976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742E53"/>
  <w15:docId w15:val="{F1B83327-EB14-451A-A062-27BB72927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922596-DE51-49EA-9B36-D9A02BFD3F15}">
  <ds:schemaRefs>
    <ds:schemaRef ds:uri="http://schemas.openxmlformats.org/officeDocument/2006/bibliography"/>
  </ds:schemaRefs>
</ds:datastoreItem>
</file>

<file path=customXml/itemProps2.xml><?xml version="1.0" encoding="utf-8"?>
<ds:datastoreItem xmlns:ds="http://schemas.openxmlformats.org/officeDocument/2006/customXml" ds:itemID="{7278CA36-BD33-4115-B821-23848AC624F7}"/>
</file>

<file path=customXml/itemProps3.xml><?xml version="1.0" encoding="utf-8"?>
<ds:datastoreItem xmlns:ds="http://schemas.openxmlformats.org/officeDocument/2006/customXml" ds:itemID="{D0D74A8C-ECF6-4A1A-B4BF-CD7A59BF8B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876EC4-0DD4-4B2B-963D-F4571363DC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1728</Words>
  <Characters>9855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STCP13-1 Invoicing and Payment</vt:lpstr>
    </vt:vector>
  </TitlesOfParts>
  <Manager>Stuart Easterbrook</Manager>
  <Company>NGC</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STCP13-1 Invoicing and Payment</dc:title>
  <dc:creator>ChUG</dc:creator>
  <cp:lastModifiedBy>Baker(ESO), Stephen</cp:lastModifiedBy>
  <cp:revision>5</cp:revision>
  <cp:lastPrinted>2018-06-08T09:30:00Z</cp:lastPrinted>
  <dcterms:created xsi:type="dcterms:W3CDTF">2022-08-10T08:50:00Z</dcterms:created>
  <dcterms:modified xsi:type="dcterms:W3CDTF">2022-08-10T08:52:00Z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_AdHocReviewCycleID">
    <vt:i4>1334208237</vt:i4>
  </property>
  <property fmtid="{D5CDD505-2E9C-101B-9397-08002B2CF9AE}" pid="5" name="_EmailSubject">
    <vt:lpwstr>For review: updated STCP13-2</vt:lpwstr>
  </property>
  <property fmtid="{D5CDD505-2E9C-101B-9397-08002B2CF9AE}" pid="6" name="_AuthorEmail">
    <vt:lpwstr>STCTeam@nationalgrid.com</vt:lpwstr>
  </property>
  <property fmtid="{D5CDD505-2E9C-101B-9397-08002B2CF9AE}" pid="7" name="_AuthorEmailDisplayName">
    <vt:lpwstr>.Box.STCTeam</vt:lpwstr>
  </property>
  <property fmtid="{D5CDD505-2E9C-101B-9397-08002B2CF9AE}" pid="8" name="_PreviousAdHocReviewCycleID">
    <vt:i4>785336153</vt:i4>
  </property>
  <property fmtid="{D5CDD505-2E9C-101B-9397-08002B2CF9AE}" pid="9" name="_ReviewingToolsShownOnce">
    <vt:lpwstr/>
  </property>
</Properties>
</file>